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57E" w:rsidRDefault="006A657E">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B00C66" w:rsidRPr="00D57CF7" w:rsidRDefault="00B00C66">
      <w:pPr>
        <w:rPr>
          <w:rFonts w:ascii="Times New Roman" w:hAnsi="Times New Roman" w:cs="Times New Roman"/>
          <w:sz w:val="20"/>
          <w:szCs w:val="20"/>
        </w:rPr>
      </w:pPr>
      <w:r w:rsidRPr="00D57CF7">
        <w:rPr>
          <w:rFonts w:ascii="Times New Roman" w:hAnsi="Times New Roman" w:cs="Times New Roman"/>
          <w:b/>
          <w:bCs/>
          <w:sz w:val="20"/>
          <w:szCs w:val="20"/>
        </w:rPr>
        <w:t>S.</w:t>
      </w:r>
      <w:r w:rsidR="00880AD8" w:rsidRPr="00D57CF7">
        <w:rPr>
          <w:rFonts w:ascii="Times New Roman" w:hAnsi="Times New Roman" w:cs="Times New Roman"/>
          <w:b/>
          <w:bCs/>
          <w:sz w:val="20"/>
          <w:szCs w:val="20"/>
        </w:rPr>
        <w:t>2</w:t>
      </w:r>
      <w:r w:rsidR="008E44AD" w:rsidRPr="00D57CF7">
        <w:rPr>
          <w:rFonts w:ascii="Times New Roman" w:hAnsi="Times New Roman" w:cs="Times New Roman"/>
          <w:b/>
          <w:bCs/>
          <w:sz w:val="20"/>
          <w:szCs w:val="20"/>
        </w:rPr>
        <w:t>1</w:t>
      </w:r>
      <w:r w:rsidRPr="00D57CF7">
        <w:rPr>
          <w:rFonts w:ascii="Times New Roman" w:hAnsi="Times New Roman" w:cs="Times New Roman"/>
          <w:b/>
          <w:bCs/>
          <w:sz w:val="20"/>
          <w:szCs w:val="20"/>
        </w:rPr>
        <w:t>.0</w:t>
      </w:r>
      <w:r w:rsidR="008E44AD" w:rsidRPr="00D57CF7">
        <w:rPr>
          <w:rFonts w:ascii="Times New Roman" w:hAnsi="Times New Roman" w:cs="Times New Roman"/>
          <w:b/>
          <w:bCs/>
          <w:sz w:val="20"/>
          <w:szCs w:val="20"/>
        </w:rPr>
        <w:t>2</w:t>
      </w:r>
      <w:r w:rsidR="007C3DA0" w:rsidRPr="00D57CF7">
        <w:rPr>
          <w:rFonts w:ascii="Times New Roman" w:hAnsi="Times New Roman" w:cs="Times New Roman"/>
          <w:b/>
          <w:bCs/>
          <w:sz w:val="20"/>
          <w:szCs w:val="20"/>
        </w:rPr>
        <w:t>.</w:t>
      </w:r>
      <w:r w:rsidRPr="00D57CF7">
        <w:rPr>
          <w:rFonts w:ascii="Times New Roman" w:hAnsi="Times New Roman" w:cs="Times New Roman"/>
          <w:b/>
          <w:bCs/>
          <w:sz w:val="20"/>
          <w:szCs w:val="20"/>
        </w:rPr>
        <w:t xml:space="preserve"> – </w:t>
      </w:r>
      <w:r w:rsidR="00880AD8" w:rsidRPr="00D57CF7">
        <w:rPr>
          <w:rFonts w:ascii="Times New Roman" w:hAnsi="Times New Roman" w:cs="Times New Roman"/>
          <w:b/>
          <w:bCs/>
          <w:sz w:val="20"/>
          <w:szCs w:val="20"/>
        </w:rPr>
        <w:t>Underwriting risks non-life (old TP-E7A)</w:t>
      </w:r>
    </w:p>
    <w:p w:rsidR="0034156F" w:rsidRPr="00D57CF7" w:rsidRDefault="0034156F" w:rsidP="007C3DA0">
      <w:pPr>
        <w:jc w:val="both"/>
        <w:rPr>
          <w:rFonts w:ascii="Times New Roman" w:hAnsi="Times New Roman" w:cs="Times New Roman"/>
          <w:b/>
          <w:sz w:val="20"/>
          <w:szCs w:val="20"/>
        </w:rPr>
      </w:pPr>
      <w:r w:rsidRPr="00D57CF7">
        <w:rPr>
          <w:rFonts w:ascii="Times New Roman" w:hAnsi="Times New Roman" w:cs="Times New Roman"/>
          <w:b/>
          <w:sz w:val="20"/>
          <w:szCs w:val="20"/>
        </w:rPr>
        <w:t>General comments:</w:t>
      </w:r>
    </w:p>
    <w:p w:rsidR="007C3DA0" w:rsidRPr="004837D4" w:rsidRDefault="007C3DA0" w:rsidP="007C3DA0">
      <w:pPr>
        <w:jc w:val="both"/>
        <w:rPr>
          <w:rFonts w:ascii="Times New Roman" w:hAnsi="Times New Roman" w:cs="Times New Roman"/>
          <w:sz w:val="20"/>
          <w:szCs w:val="20"/>
        </w:rPr>
      </w:pPr>
      <w:r w:rsidRPr="004837D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C3DA0" w:rsidRPr="004837D4" w:rsidRDefault="007C3DA0" w:rsidP="007C3DA0">
      <w:pPr>
        <w:jc w:val="both"/>
        <w:rPr>
          <w:rFonts w:ascii="Times New Roman" w:hAnsi="Times New Roman" w:cs="Times New Roman"/>
          <w:sz w:val="20"/>
          <w:szCs w:val="20"/>
        </w:rPr>
      </w:pPr>
      <w:r w:rsidRPr="004837D4">
        <w:rPr>
          <w:rFonts w:ascii="Times New Roman" w:hAnsi="Times New Roman" w:cs="Times New Roman"/>
          <w:sz w:val="20"/>
          <w:szCs w:val="20"/>
        </w:rPr>
        <w:t>This annex relates to annual submission of information for individual undertakings.</w:t>
      </w:r>
    </w:p>
    <w:p w:rsidR="00B00C66" w:rsidRPr="00D57CF7" w:rsidRDefault="00880AD8" w:rsidP="000E7942">
      <w:pPr>
        <w:rPr>
          <w:rFonts w:ascii="Times New Roman" w:hAnsi="Times New Roman" w:cs="Times New Roman"/>
          <w:sz w:val="20"/>
          <w:szCs w:val="20"/>
        </w:rPr>
      </w:pPr>
      <w:r w:rsidRPr="00D57CF7">
        <w:rPr>
          <w:rFonts w:ascii="Times New Roman" w:hAnsi="Times New Roman" w:cs="Times New Roman"/>
          <w:sz w:val="20"/>
          <w:szCs w:val="20"/>
        </w:rPr>
        <w:t xml:space="preserve">Template shall be filled </w:t>
      </w:r>
      <w:del w:id="3" w:author="Author">
        <w:r w:rsidRPr="00D57CF7" w:rsidDel="00417B68">
          <w:rPr>
            <w:rFonts w:ascii="Times New Roman" w:hAnsi="Times New Roman" w:cs="Times New Roman"/>
            <w:sz w:val="20"/>
            <w:szCs w:val="20"/>
          </w:rPr>
          <w:delText>by the</w:delText>
        </w:r>
      </w:del>
      <w:ins w:id="4" w:author="Author">
        <w:r w:rsidR="00417B68">
          <w:rPr>
            <w:rFonts w:ascii="Times New Roman" w:hAnsi="Times New Roman" w:cs="Times New Roman"/>
            <w:sz w:val="20"/>
            <w:szCs w:val="20"/>
          </w:rPr>
          <w:t>in relation to</w:t>
        </w:r>
      </w:ins>
      <w:r w:rsidRPr="00D57CF7">
        <w:rPr>
          <w:rFonts w:ascii="Times New Roman" w:hAnsi="Times New Roman" w:cs="Times New Roman"/>
          <w:sz w:val="20"/>
          <w:szCs w:val="20"/>
        </w:rPr>
        <w:t xml:space="preserve"> non-life </w:t>
      </w:r>
      <w:del w:id="5" w:author="Author">
        <w:r w:rsidRPr="00D57CF7" w:rsidDel="00417B68">
          <w:rPr>
            <w:rFonts w:ascii="Times New Roman" w:hAnsi="Times New Roman" w:cs="Times New Roman"/>
            <w:sz w:val="20"/>
            <w:szCs w:val="20"/>
          </w:rPr>
          <w:delText>insure</w:delText>
        </w:r>
      </w:del>
      <w:ins w:id="6" w:author="Author">
        <w:r w:rsidR="00417B68">
          <w:rPr>
            <w:rFonts w:ascii="Times New Roman" w:hAnsi="Times New Roman" w:cs="Times New Roman"/>
            <w:sz w:val="20"/>
            <w:szCs w:val="20"/>
          </w:rPr>
          <w:t xml:space="preserve">business </w:t>
        </w:r>
      </w:ins>
      <w:del w:id="7" w:author="Author">
        <w:r w:rsidRPr="00D57CF7" w:rsidDel="00417B68">
          <w:rPr>
            <w:rFonts w:ascii="Times New Roman" w:hAnsi="Times New Roman" w:cs="Times New Roman"/>
            <w:sz w:val="20"/>
            <w:szCs w:val="20"/>
          </w:rPr>
          <w:delText>r</w:delText>
        </w:r>
      </w:del>
      <w:ins w:id="8" w:author="Author">
        <w:r w:rsidR="00417B68" w:rsidRPr="009B4D06">
          <w:rPr>
            <w:rFonts w:ascii="Times New Roman" w:hAnsi="Times New Roman" w:cs="Times New Roman"/>
            <w:sz w:val="20"/>
            <w:szCs w:val="20"/>
          </w:rPr>
          <w:t>(including Non-SLT Health)</w:t>
        </w:r>
      </w:ins>
      <w:r w:rsidRPr="00D57CF7">
        <w:rPr>
          <w:rFonts w:ascii="Times New Roman" w:hAnsi="Times New Roman" w:cs="Times New Roman"/>
          <w:sz w:val="20"/>
          <w:szCs w:val="20"/>
        </w:rPr>
        <w:t xml:space="preserve"> only for direct business. </w:t>
      </w:r>
    </w:p>
    <w:p w:rsidR="00880AD8" w:rsidRPr="00D57CF7" w:rsidRDefault="008E44AD" w:rsidP="00D57CF7">
      <w:pPr>
        <w:jc w:val="both"/>
        <w:rPr>
          <w:rFonts w:ascii="Times New Roman" w:hAnsi="Times New Roman" w:cs="Times New Roman"/>
          <w:sz w:val="20"/>
          <w:szCs w:val="20"/>
        </w:rPr>
      </w:pPr>
      <w:r w:rsidRPr="00D57CF7">
        <w:rPr>
          <w:rFonts w:ascii="Times New Roman" w:hAnsi="Times New Roman" w:cs="Times New Roman"/>
          <w:sz w:val="20"/>
          <w:szCs w:val="20"/>
        </w:rPr>
        <w:t>In t</w:t>
      </w:r>
      <w:r w:rsidR="00880AD8" w:rsidRPr="00D57CF7">
        <w:rPr>
          <w:rFonts w:ascii="Times New Roman" w:hAnsi="Times New Roman" w:cs="Times New Roman"/>
          <w:sz w:val="20"/>
          <w:szCs w:val="20"/>
        </w:rPr>
        <w:t xml:space="preserve">his template the 20 biggest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 xml:space="preserve">underwriting risks, based on net retention, across all LOBs </w:t>
      </w:r>
      <w:r w:rsidRPr="00D57CF7">
        <w:rPr>
          <w:rFonts w:ascii="Times New Roman" w:hAnsi="Times New Roman" w:cs="Times New Roman"/>
          <w:sz w:val="20"/>
          <w:szCs w:val="20"/>
        </w:rPr>
        <w:t xml:space="preserve">should be reported. </w:t>
      </w:r>
      <w:r w:rsidR="00664983" w:rsidRPr="00D57CF7">
        <w:rPr>
          <w:rFonts w:ascii="Times New Roman" w:hAnsi="Times New Roman" w:cs="Times New Roman"/>
          <w:sz w:val="20"/>
          <w:szCs w:val="20"/>
        </w:rPr>
        <w:t xml:space="preserve">If </w:t>
      </w:r>
      <w:r w:rsidR="00880AD8" w:rsidRPr="00D57CF7">
        <w:rPr>
          <w:rFonts w:ascii="Times New Roman" w:hAnsi="Times New Roman" w:cs="Times New Roman"/>
          <w:sz w:val="20"/>
          <w:szCs w:val="20"/>
        </w:rPr>
        <w:t xml:space="preserve">the 2 biggest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 xml:space="preserve">underwriting risks for </w:t>
      </w:r>
      <w:del w:id="9" w:author="Author">
        <w:r w:rsidR="00FD41AB" w:rsidRPr="00D57CF7" w:rsidDel="00832330">
          <w:rPr>
            <w:rFonts w:ascii="Times New Roman" w:hAnsi="Times New Roman" w:cs="Times New Roman"/>
            <w:sz w:val="20"/>
            <w:szCs w:val="20"/>
          </w:rPr>
          <w:delText xml:space="preserve">each </w:delText>
        </w:r>
      </w:del>
      <w:ins w:id="10" w:author="Author">
        <w:r w:rsidR="00832330">
          <w:rPr>
            <w:rFonts w:ascii="Times New Roman" w:hAnsi="Times New Roman" w:cs="Times New Roman"/>
            <w:sz w:val="20"/>
            <w:szCs w:val="20"/>
          </w:rPr>
          <w:t>any of the</w:t>
        </w:r>
        <w:r w:rsidR="00832330" w:rsidRPr="00D57CF7">
          <w:rPr>
            <w:rFonts w:ascii="Times New Roman" w:hAnsi="Times New Roman" w:cs="Times New Roman"/>
            <w:sz w:val="20"/>
            <w:szCs w:val="20"/>
          </w:rPr>
          <w:t xml:space="preserve"> </w:t>
        </w:r>
      </w:ins>
      <w:r w:rsidR="00880AD8" w:rsidRPr="00D57CF7">
        <w:rPr>
          <w:rFonts w:ascii="Times New Roman" w:hAnsi="Times New Roman" w:cs="Times New Roman"/>
          <w:sz w:val="20"/>
          <w:szCs w:val="20"/>
        </w:rPr>
        <w:t xml:space="preserve">LOBs </w:t>
      </w:r>
      <w:r w:rsidR="00664983" w:rsidRPr="00D57CF7">
        <w:rPr>
          <w:rFonts w:ascii="Times New Roman" w:hAnsi="Times New Roman" w:cs="Times New Roman"/>
          <w:sz w:val="20"/>
          <w:szCs w:val="20"/>
        </w:rPr>
        <w:t xml:space="preserve">are </w:t>
      </w:r>
      <w:r w:rsidR="00880AD8" w:rsidRPr="00D57CF7">
        <w:rPr>
          <w:rFonts w:ascii="Times New Roman" w:hAnsi="Times New Roman" w:cs="Times New Roman"/>
          <w:sz w:val="20"/>
          <w:szCs w:val="20"/>
        </w:rPr>
        <w:t>not covered through th</w:t>
      </w:r>
      <w:r w:rsidR="00FD41AB" w:rsidRPr="00D57CF7">
        <w:rPr>
          <w:rFonts w:ascii="Times New Roman" w:hAnsi="Times New Roman" w:cs="Times New Roman"/>
          <w:sz w:val="20"/>
          <w:szCs w:val="20"/>
        </w:rPr>
        <w:t xml:space="preserve">e </w:t>
      </w:r>
      <w:r w:rsidR="00D57CF7" w:rsidRPr="00D57CF7">
        <w:rPr>
          <w:rFonts w:ascii="Times New Roman" w:hAnsi="Times New Roman" w:cs="Times New Roman"/>
          <w:sz w:val="20"/>
          <w:szCs w:val="20"/>
        </w:rPr>
        <w:t>above methodology</w:t>
      </w:r>
      <w:r w:rsidR="00664983" w:rsidRPr="00D57CF7">
        <w:rPr>
          <w:rFonts w:ascii="Times New Roman" w:hAnsi="Times New Roman" w:cs="Times New Roman"/>
          <w:sz w:val="20"/>
          <w:szCs w:val="20"/>
        </w:rPr>
        <w:t>, then they should be reported in addition</w:t>
      </w:r>
      <w:r w:rsidR="00880AD8" w:rsidRPr="00D57CF7">
        <w:rPr>
          <w:rFonts w:ascii="Times New Roman" w:hAnsi="Times New Roman" w:cs="Times New Roman"/>
          <w:sz w:val="20"/>
          <w:szCs w:val="20"/>
        </w:rPr>
        <w:t xml:space="preserve">. In case a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underwriting risk of a specific LOB forms part of the top 20, the same risk of the affected LOB must only be filled in once.</w:t>
      </w:r>
    </w:p>
    <w:p w:rsidR="00930976" w:rsidRPr="00D57CF7" w:rsidDel="00930976" w:rsidRDefault="00880AD8" w:rsidP="00D57CF7">
      <w:pPr>
        <w:jc w:val="both"/>
        <w:rPr>
          <w:del w:id="11" w:author="Author"/>
          <w:rFonts w:ascii="Times New Roman" w:hAnsi="Times New Roman" w:cs="Times New Roman"/>
          <w:sz w:val="20"/>
          <w:szCs w:val="20"/>
        </w:rPr>
      </w:pPr>
      <w:r w:rsidRPr="00D57CF7">
        <w:rPr>
          <w:rFonts w:ascii="Times New Roman" w:hAnsi="Times New Roman" w:cs="Times New Roman"/>
          <w:sz w:val="20"/>
          <w:szCs w:val="20"/>
        </w:rPr>
        <w:t xml:space="preserve">Net retention of the </w:t>
      </w:r>
      <w:r w:rsidR="00F435A6" w:rsidRPr="00D57CF7">
        <w:rPr>
          <w:rFonts w:ascii="Times New Roman" w:hAnsi="Times New Roman" w:cs="Times New Roman"/>
          <w:sz w:val="20"/>
          <w:szCs w:val="20"/>
        </w:rPr>
        <w:t xml:space="preserve">single </w:t>
      </w:r>
      <w:r w:rsidRPr="00D57CF7">
        <w:rPr>
          <w:rFonts w:ascii="Times New Roman" w:hAnsi="Times New Roman" w:cs="Times New Roman"/>
          <w:sz w:val="20"/>
          <w:szCs w:val="20"/>
        </w:rPr>
        <w:t>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w:t>
      </w:r>
      <w:r w:rsidR="007F3838" w:rsidRPr="00D57CF7">
        <w:rPr>
          <w:rFonts w:ascii="Times New Roman" w:hAnsi="Times New Roman" w:cs="Times New Roman"/>
          <w:sz w:val="20"/>
          <w:szCs w:val="20"/>
        </w:rPr>
        <w:t xml:space="preserve"> policy with the highest S</w:t>
      </w:r>
      <w:r w:rsidRPr="00D57CF7">
        <w:rPr>
          <w:rFonts w:ascii="Times New Roman" w:hAnsi="Times New Roman" w:cs="Times New Roman"/>
          <w:sz w:val="20"/>
          <w:szCs w:val="20"/>
        </w:rPr>
        <w:t>um insured</w:t>
      </w:r>
      <w:r w:rsidR="007F3838" w:rsidRPr="00D57CF7">
        <w:rPr>
          <w:rFonts w:ascii="Times New Roman" w:hAnsi="Times New Roman" w:cs="Times New Roman"/>
          <w:sz w:val="20"/>
          <w:szCs w:val="20"/>
        </w:rPr>
        <w:t xml:space="preserve"> should be used as a second criteria</w:t>
      </w:r>
      <w:r w:rsidR="00F71A7E" w:rsidRPr="00D57CF7">
        <w:rPr>
          <w:rFonts w:ascii="Times New Roman" w:hAnsi="Times New Roman" w:cs="Times New Roman"/>
          <w:sz w:val="20"/>
          <w:szCs w:val="20"/>
        </w:rPr>
        <w:t>.</w:t>
      </w:r>
      <w:r w:rsidR="007F3838" w:rsidRPr="00D57CF7">
        <w:rPr>
          <w:rFonts w:ascii="Times New Roman" w:hAnsi="Times New Roman" w:cs="Times New Roman"/>
          <w:sz w:val="20"/>
          <w:szCs w:val="20"/>
        </w:rPr>
        <w:t xml:space="preserve"> </w:t>
      </w:r>
      <w:r w:rsidR="008400B8" w:rsidRPr="00D57CF7">
        <w:rPr>
          <w:rFonts w:ascii="Times New Roman" w:hAnsi="Times New Roman" w:cs="Times New Roman"/>
          <w:sz w:val="20"/>
          <w:szCs w:val="20"/>
        </w:rPr>
        <w:t>I</w:t>
      </w:r>
      <w:r w:rsidR="00F71A7E" w:rsidRPr="00D57CF7">
        <w:rPr>
          <w:rFonts w:ascii="Times New Roman" w:hAnsi="Times New Roman" w:cs="Times New Roman"/>
          <w:sz w:val="20"/>
          <w:szCs w:val="20"/>
        </w:rPr>
        <w:t xml:space="preserve">n case the Sum insured is also the same </w:t>
      </w:r>
      <w:r w:rsidR="007F3838" w:rsidRPr="00D57CF7">
        <w:rPr>
          <w:rFonts w:ascii="Times New Roman" w:hAnsi="Times New Roman" w:cs="Times New Roman"/>
          <w:sz w:val="20"/>
          <w:szCs w:val="20"/>
        </w:rPr>
        <w:t xml:space="preserve">and </w:t>
      </w:r>
      <w:del w:id="12" w:author="Author">
        <w:r w:rsidR="008400B8" w:rsidRPr="00D57CF7" w:rsidDel="00930976">
          <w:rPr>
            <w:rFonts w:ascii="Times New Roman" w:hAnsi="Times New Roman" w:cs="Times New Roman"/>
            <w:sz w:val="20"/>
            <w:szCs w:val="20"/>
          </w:rPr>
          <w:delText xml:space="preserve"> </w:delText>
        </w:r>
      </w:del>
      <w:r w:rsidR="008400B8" w:rsidRPr="00D57CF7">
        <w:rPr>
          <w:rFonts w:ascii="Times New Roman" w:hAnsi="Times New Roman" w:cs="Times New Roman"/>
          <w:sz w:val="20"/>
          <w:szCs w:val="20"/>
        </w:rPr>
        <w:t xml:space="preserve">the </w:t>
      </w:r>
      <w:r w:rsidR="007F3838" w:rsidRPr="00D57CF7">
        <w:rPr>
          <w:rFonts w:ascii="Times New Roman" w:hAnsi="Times New Roman" w:cs="Times New Roman"/>
          <w:sz w:val="20"/>
          <w:szCs w:val="20"/>
        </w:rPr>
        <w:t xml:space="preserve">most appropriate risk considering the risk profile of the undertaking </w:t>
      </w:r>
      <w:r w:rsidR="008400B8" w:rsidRPr="00D57CF7">
        <w:rPr>
          <w:rFonts w:ascii="Times New Roman" w:hAnsi="Times New Roman" w:cs="Times New Roman"/>
          <w:sz w:val="20"/>
          <w:szCs w:val="20"/>
        </w:rPr>
        <w:t>must be used as the ultimate criteria</w:t>
      </w:r>
      <w:r w:rsidRPr="00D57CF7">
        <w:rPr>
          <w:rFonts w:ascii="Times New Roman" w:hAnsi="Times New Roman" w:cs="Times New Roman"/>
          <w:sz w:val="20"/>
          <w:szCs w:val="20"/>
        </w:rPr>
        <w:t>.</w:t>
      </w:r>
    </w:p>
    <w:p w:rsidR="00880AD8" w:rsidRPr="00D57CF7" w:rsidRDefault="00B7635A" w:rsidP="00D57CF7">
      <w:pPr>
        <w:jc w:val="both"/>
        <w:rPr>
          <w:rFonts w:ascii="Times New Roman" w:hAnsi="Times New Roman" w:cs="Times New Roman"/>
          <w:sz w:val="20"/>
          <w:szCs w:val="20"/>
        </w:rPr>
      </w:pPr>
      <w:del w:id="13" w:author="Author">
        <w:r w:rsidRPr="00D57CF7" w:rsidDel="00930976">
          <w:rPr>
            <w:rFonts w:ascii="Times New Roman" w:hAnsi="Times New Roman" w:cs="Times New Roman"/>
            <w:sz w:val="20"/>
            <w:szCs w:val="20"/>
          </w:rPr>
          <w:delText>S.2</w:delText>
        </w:r>
        <w:r w:rsidR="00664983" w:rsidRPr="00D57CF7" w:rsidDel="00930976">
          <w:rPr>
            <w:rFonts w:ascii="Times New Roman" w:hAnsi="Times New Roman" w:cs="Times New Roman"/>
            <w:sz w:val="20"/>
            <w:szCs w:val="20"/>
          </w:rPr>
          <w:delText>1</w:delText>
        </w:r>
        <w:r w:rsidRPr="00D57CF7" w:rsidDel="00930976">
          <w:rPr>
            <w:rFonts w:ascii="Times New Roman" w:hAnsi="Times New Roman" w:cs="Times New Roman"/>
            <w:sz w:val="20"/>
            <w:szCs w:val="20"/>
          </w:rPr>
          <w:delText>.0</w:delText>
        </w:r>
        <w:r w:rsidR="00664983" w:rsidRPr="00D57CF7" w:rsidDel="00930976">
          <w:rPr>
            <w:rFonts w:ascii="Times New Roman" w:hAnsi="Times New Roman" w:cs="Times New Roman"/>
            <w:sz w:val="20"/>
            <w:szCs w:val="20"/>
          </w:rPr>
          <w:delText>2</w:delText>
        </w:r>
        <w:r w:rsidR="00880AD8" w:rsidRPr="00D57CF7" w:rsidDel="00930976">
          <w:rPr>
            <w:rFonts w:ascii="Times New Roman" w:hAnsi="Times New Roman" w:cs="Times New Roman"/>
            <w:sz w:val="20"/>
            <w:szCs w:val="20"/>
          </w:rPr>
          <w:delText xml:space="preserve"> shows the peak risks, is retrospective and </w:delText>
        </w:r>
        <w:r w:rsidR="00DD5771" w:rsidRPr="00D57CF7" w:rsidDel="00930976">
          <w:rPr>
            <w:rFonts w:ascii="Times New Roman" w:hAnsi="Times New Roman" w:cs="Times New Roman"/>
            <w:sz w:val="20"/>
            <w:szCs w:val="20"/>
          </w:rPr>
          <w:delText xml:space="preserve">shall </w:delText>
        </w:r>
        <w:r w:rsidR="00880AD8" w:rsidRPr="00D57CF7" w:rsidDel="00930976">
          <w:rPr>
            <w:rFonts w:ascii="Times New Roman" w:hAnsi="Times New Roman" w:cs="Times New Roman"/>
            <w:sz w:val="20"/>
            <w:szCs w:val="20"/>
          </w:rPr>
          <w:delText xml:space="preserve">be filled in consistently with the overall underwriting risk profile of </w:delText>
        </w:r>
        <w:r w:rsidRPr="00D57CF7" w:rsidDel="00930976">
          <w:rPr>
            <w:rFonts w:ascii="Times New Roman" w:hAnsi="Times New Roman" w:cs="Times New Roman"/>
            <w:sz w:val="20"/>
            <w:szCs w:val="20"/>
          </w:rPr>
          <w:delText>S.2</w:delText>
        </w:r>
        <w:r w:rsidR="00664983" w:rsidRPr="00D57CF7" w:rsidDel="00930976">
          <w:rPr>
            <w:rFonts w:ascii="Times New Roman" w:hAnsi="Times New Roman" w:cs="Times New Roman"/>
            <w:sz w:val="20"/>
            <w:szCs w:val="20"/>
          </w:rPr>
          <w:delText>1</w:delText>
        </w:r>
        <w:r w:rsidRPr="00D57CF7" w:rsidDel="00930976">
          <w:rPr>
            <w:rFonts w:ascii="Times New Roman" w:hAnsi="Times New Roman" w:cs="Times New Roman"/>
            <w:sz w:val="20"/>
            <w:szCs w:val="20"/>
          </w:rPr>
          <w:delText>.0</w:delText>
        </w:r>
        <w:r w:rsidR="00664983" w:rsidRPr="00D57CF7" w:rsidDel="00930976">
          <w:rPr>
            <w:rFonts w:ascii="Times New Roman" w:hAnsi="Times New Roman" w:cs="Times New Roman"/>
            <w:sz w:val="20"/>
            <w:szCs w:val="20"/>
          </w:rPr>
          <w:delText>3</w:delText>
        </w:r>
        <w:r w:rsidR="00880AD8" w:rsidRPr="00D57CF7" w:rsidDel="00930976">
          <w:rPr>
            <w:rFonts w:ascii="Times New Roman" w:hAnsi="Times New Roman" w:cs="Times New Roman"/>
            <w:sz w:val="20"/>
            <w:szCs w:val="20"/>
          </w:rPr>
          <w:delText>. The selection of the peak risks shall be made in terms of net retention in force in the reporting period (also if they originated in preceding years).</w:delText>
        </w:r>
      </w:del>
    </w:p>
    <w:tbl>
      <w:tblPr>
        <w:tblStyle w:val="TableGrid"/>
        <w:tblW w:w="0" w:type="auto"/>
        <w:tblLook w:val="04A0" w:firstRow="1" w:lastRow="0" w:firstColumn="1" w:lastColumn="0" w:noHBand="0" w:noVBand="1"/>
      </w:tblPr>
      <w:tblGrid>
        <w:gridCol w:w="1353"/>
        <w:gridCol w:w="2157"/>
        <w:gridCol w:w="5732"/>
        <w:tblGridChange w:id="14">
          <w:tblGrid>
            <w:gridCol w:w="1353"/>
            <w:gridCol w:w="2157"/>
            <w:gridCol w:w="5732"/>
          </w:tblGrid>
        </w:tblGridChange>
      </w:tblGrid>
      <w:tr w:rsidR="000E7942" w:rsidRPr="004837D4" w:rsidTr="00D57CF7">
        <w:trPr>
          <w:trHeight w:val="315"/>
        </w:trPr>
        <w:tc>
          <w:tcPr>
            <w:tcW w:w="1353" w:type="dxa"/>
          </w:tcPr>
          <w:p w:rsidR="000E7942" w:rsidRPr="00D57CF7" w:rsidRDefault="000E7942" w:rsidP="00D57CF7">
            <w:pPr>
              <w:jc w:val="center"/>
              <w:rPr>
                <w:rFonts w:ascii="Times New Roman" w:hAnsi="Times New Roman" w:cs="Times New Roman"/>
                <w:b/>
                <w:bCs/>
                <w:sz w:val="20"/>
                <w:szCs w:val="20"/>
              </w:rPr>
            </w:pPr>
          </w:p>
        </w:tc>
        <w:tc>
          <w:tcPr>
            <w:tcW w:w="2157" w:type="dxa"/>
          </w:tcPr>
          <w:p w:rsidR="000E7942" w:rsidRPr="00D57CF7" w:rsidRDefault="000E7942" w:rsidP="00D57CF7">
            <w:pPr>
              <w:jc w:val="center"/>
              <w:rPr>
                <w:rFonts w:ascii="Times New Roman" w:hAnsi="Times New Roman" w:cs="Times New Roman"/>
                <w:b/>
                <w:bCs/>
                <w:sz w:val="20"/>
                <w:szCs w:val="20"/>
              </w:rPr>
            </w:pPr>
            <w:r w:rsidRPr="00D57CF7">
              <w:rPr>
                <w:rFonts w:ascii="Times New Roman" w:hAnsi="Times New Roman" w:cs="Times New Roman"/>
                <w:b/>
                <w:bCs/>
                <w:sz w:val="20"/>
                <w:szCs w:val="20"/>
              </w:rPr>
              <w:t>I</w:t>
            </w:r>
            <w:r w:rsidR="004837D4" w:rsidRPr="00D57CF7">
              <w:rPr>
                <w:rFonts w:ascii="Times New Roman" w:hAnsi="Times New Roman" w:cs="Times New Roman"/>
                <w:b/>
                <w:bCs/>
                <w:sz w:val="20"/>
                <w:szCs w:val="20"/>
              </w:rPr>
              <w:t>TEM</w:t>
            </w:r>
          </w:p>
        </w:tc>
        <w:tc>
          <w:tcPr>
            <w:tcW w:w="5732" w:type="dxa"/>
          </w:tcPr>
          <w:p w:rsidR="000E7942" w:rsidRPr="00D57CF7" w:rsidRDefault="004837D4" w:rsidP="00D57CF7">
            <w:pPr>
              <w:jc w:val="center"/>
              <w:rPr>
                <w:rFonts w:ascii="Times New Roman" w:hAnsi="Times New Roman" w:cs="Times New Roman"/>
                <w:b/>
                <w:bCs/>
                <w:sz w:val="20"/>
                <w:szCs w:val="20"/>
              </w:rPr>
            </w:pPr>
            <w:r w:rsidRPr="00D57CF7">
              <w:rPr>
                <w:rFonts w:ascii="Times New Roman" w:hAnsi="Times New Roman" w:cs="Times New Roman"/>
                <w:b/>
                <w:bCs/>
                <w:sz w:val="20"/>
                <w:szCs w:val="20"/>
              </w:rPr>
              <w:t>INSTRUCTIONS</w:t>
            </w:r>
          </w:p>
        </w:tc>
      </w:tr>
      <w:tr w:rsidR="00105986" w:rsidRPr="004837D4" w:rsidTr="00D57CF7">
        <w:trPr>
          <w:trHeight w:val="315"/>
        </w:trPr>
        <w:tc>
          <w:tcPr>
            <w:tcW w:w="1353" w:type="dxa"/>
          </w:tcPr>
          <w:p w:rsidR="003F62E3"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C0010</w:t>
            </w:r>
          </w:p>
          <w:p w:rsidR="00105986"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(A1)</w:t>
            </w:r>
          </w:p>
        </w:tc>
        <w:tc>
          <w:tcPr>
            <w:tcW w:w="2157" w:type="dxa"/>
          </w:tcPr>
          <w:p w:rsidR="00105986" w:rsidRPr="00D57CF7" w:rsidRDefault="00105986" w:rsidP="00E16217">
            <w:pPr>
              <w:rPr>
                <w:rFonts w:ascii="Times New Roman" w:hAnsi="Times New Roman" w:cs="Times New Roman"/>
                <w:sz w:val="20"/>
                <w:szCs w:val="20"/>
              </w:rPr>
            </w:pPr>
            <w:r w:rsidRPr="00D57CF7">
              <w:rPr>
                <w:rFonts w:ascii="Times New Roman" w:hAnsi="Times New Roman" w:cs="Times New Roman"/>
                <w:sz w:val="20"/>
                <w:szCs w:val="20"/>
              </w:rPr>
              <w:t>Risk identification code</w:t>
            </w:r>
          </w:p>
        </w:tc>
        <w:tc>
          <w:tcPr>
            <w:tcW w:w="5732" w:type="dxa"/>
          </w:tcPr>
          <w:p w:rsidR="00105986" w:rsidRPr="00D57CF7" w:rsidRDefault="0069172A" w:rsidP="0069172A">
            <w:pPr>
              <w:rPr>
                <w:rFonts w:ascii="Times New Roman" w:hAnsi="Times New Roman" w:cs="Times New Roman"/>
                <w:sz w:val="20"/>
                <w:szCs w:val="20"/>
              </w:rPr>
            </w:pPr>
            <w:r w:rsidRPr="00D57CF7">
              <w:rPr>
                <w:rFonts w:ascii="Times New Roman" w:hAnsi="Times New Roman" w:cs="Times New Roman"/>
                <w:sz w:val="20"/>
                <w:szCs w:val="20"/>
              </w:rPr>
              <w:t>The code is a</w:t>
            </w:r>
            <w:r w:rsidR="00105986" w:rsidRPr="00D57CF7">
              <w:rPr>
                <w:rFonts w:ascii="Times New Roman" w:hAnsi="Times New Roman" w:cs="Times New Roman"/>
                <w:sz w:val="20"/>
                <w:szCs w:val="20"/>
              </w:rPr>
              <w:t xml:space="preserve"> unique identifying number assigned by the undertaking that identifies the risk and shall remain unchanged for subsequent </w:t>
            </w:r>
            <w:r w:rsidRPr="00D57CF7">
              <w:rPr>
                <w:rFonts w:ascii="Times New Roman" w:hAnsi="Times New Roman" w:cs="Times New Roman"/>
                <w:sz w:val="20"/>
                <w:szCs w:val="20"/>
              </w:rPr>
              <w:t xml:space="preserve">annual </w:t>
            </w:r>
            <w:r w:rsidR="00105986" w:rsidRPr="00D57CF7">
              <w:rPr>
                <w:rFonts w:ascii="Times New Roman" w:hAnsi="Times New Roman" w:cs="Times New Roman"/>
                <w:sz w:val="20"/>
                <w:szCs w:val="20"/>
              </w:rPr>
              <w:t>reports.</w:t>
            </w:r>
          </w:p>
        </w:tc>
      </w:tr>
      <w:tr w:rsidR="00105986" w:rsidRPr="004837D4" w:rsidTr="00D57CF7">
        <w:trPr>
          <w:trHeight w:val="63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C0020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(B1)</w:t>
            </w:r>
          </w:p>
        </w:tc>
        <w:tc>
          <w:tcPr>
            <w:tcW w:w="2157" w:type="dxa"/>
          </w:tcPr>
          <w:p w:rsidR="00105986" w:rsidRPr="00D57CF7" w:rsidRDefault="00A91560" w:rsidP="00A91560">
            <w:pPr>
              <w:rPr>
                <w:rFonts w:ascii="Times New Roman" w:hAnsi="Times New Roman" w:cs="Times New Roman"/>
                <w:sz w:val="20"/>
                <w:szCs w:val="20"/>
              </w:rPr>
            </w:pPr>
            <w:r w:rsidRPr="00D57CF7">
              <w:rPr>
                <w:rFonts w:ascii="Times New Roman" w:hAnsi="Times New Roman" w:cs="Times New Roman"/>
                <w:sz w:val="20"/>
                <w:szCs w:val="20"/>
              </w:rPr>
              <w:t xml:space="preserve">Identification of the company / person to which the risk relates  </w:t>
            </w:r>
          </w:p>
        </w:tc>
        <w:tc>
          <w:tcPr>
            <w:tcW w:w="5732" w:type="dxa"/>
          </w:tcPr>
          <w:p w:rsidR="0069172A" w:rsidRPr="00D57CF7" w:rsidRDefault="0069172A" w:rsidP="0069172A">
            <w:pPr>
              <w:rPr>
                <w:rFonts w:ascii="Times New Roman" w:hAnsi="Times New Roman" w:cs="Times New Roman"/>
                <w:sz w:val="20"/>
                <w:szCs w:val="20"/>
              </w:rPr>
            </w:pPr>
            <w:r w:rsidRPr="00D57CF7">
              <w:rPr>
                <w:rFonts w:ascii="Times New Roman" w:hAnsi="Times New Roman" w:cs="Times New Roman"/>
                <w:sz w:val="20"/>
                <w:szCs w:val="20"/>
              </w:rPr>
              <w:t>If the risk relates to a company identify the name of the company</w:t>
            </w:r>
            <w:del w:id="15" w:author="Author">
              <w:r w:rsidRPr="00D57CF7" w:rsidDel="00402F54">
                <w:rPr>
                  <w:rFonts w:ascii="Times New Roman" w:hAnsi="Times New Roman" w:cs="Times New Roman"/>
                  <w:sz w:val="20"/>
                  <w:szCs w:val="20"/>
                </w:rPr>
                <w:delText xml:space="preserve"> </w:delText>
              </w:r>
            </w:del>
            <w:r w:rsidR="00105986" w:rsidRPr="00D57CF7">
              <w:rPr>
                <w:rFonts w:ascii="Times New Roman" w:hAnsi="Times New Roman" w:cs="Times New Roman"/>
                <w:sz w:val="20"/>
                <w:szCs w:val="20"/>
              </w:rPr>
              <w:t xml:space="preserve"> to whom the risk relates. </w:t>
            </w:r>
          </w:p>
          <w:p w:rsidR="008877AD" w:rsidRPr="00D57CF7" w:rsidRDefault="008877AD" w:rsidP="008877AD">
            <w:pPr>
              <w:pStyle w:val="CommentText"/>
              <w:rPr>
                <w:rFonts w:ascii="Times New Roman" w:hAnsi="Times New Roman" w:cs="Times New Roman"/>
              </w:rPr>
            </w:pPr>
            <w:r w:rsidRPr="00D57CF7">
              <w:rPr>
                <w:rFonts w:ascii="Times New Roman" w:hAnsi="Times New Roman" w:cs="Times New Roman"/>
              </w:rPr>
              <w:t xml:space="preserve">If the risk relates to a natural person, </w:t>
            </w:r>
            <w:proofErr w:type="spellStart"/>
            <w:r w:rsidRPr="00D57CF7">
              <w:rPr>
                <w:rFonts w:ascii="Times New Roman" w:hAnsi="Times New Roman" w:cs="Times New Roman"/>
              </w:rPr>
              <w:t>pseudonymise</w:t>
            </w:r>
            <w:proofErr w:type="spellEnd"/>
            <w:r w:rsidRPr="00D57CF7">
              <w:rPr>
                <w:rFonts w:ascii="Times New Roman" w:hAnsi="Times New Roman" w:cs="Times New Roman"/>
              </w:rPr>
              <w:t xml:space="preserve"> the original policy number and report </w:t>
            </w:r>
            <w:proofErr w:type="spellStart"/>
            <w:r w:rsidRPr="00D57CF7">
              <w:rPr>
                <w:rFonts w:ascii="Times New Roman" w:hAnsi="Times New Roman" w:cs="Times New Roman"/>
              </w:rPr>
              <w:t>pseudonymised</w:t>
            </w:r>
            <w:proofErr w:type="spellEnd"/>
            <w:r w:rsidRPr="00D57CF7">
              <w:rPr>
                <w:rFonts w:ascii="Times New Roman" w:hAnsi="Times New Roman" w:cs="Times New Roman"/>
              </w:rPr>
              <w:t xml:space="preserve"> information. </w:t>
            </w:r>
            <w:r w:rsidRPr="00D57CF7">
              <w:rPr>
                <w:rFonts w:ascii="Times New Roman" w:hAnsi="Times New Roman" w:cs="Times New Roman"/>
                <w:bCs/>
                <w:iCs/>
                <w:color w:val="000000"/>
              </w:rPr>
              <w:t xml:space="preserve">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w:t>
            </w:r>
            <w:r w:rsidR="003F62E3" w:rsidRPr="00D57CF7">
              <w:rPr>
                <w:rFonts w:ascii="Times New Roman" w:hAnsi="Times New Roman" w:cs="Times New Roman"/>
                <w:bCs/>
                <w:iCs/>
                <w:color w:val="000000"/>
              </w:rPr>
              <w:t xml:space="preserve">the same </w:t>
            </w:r>
            <w:proofErr w:type="spellStart"/>
            <w:r w:rsidR="003F62E3" w:rsidRPr="00D57CF7">
              <w:rPr>
                <w:rFonts w:ascii="Times New Roman" w:hAnsi="Times New Roman" w:cs="Times New Roman"/>
                <w:bCs/>
                <w:iCs/>
                <w:color w:val="000000"/>
              </w:rPr>
              <w:t>pseudonymised</w:t>
            </w:r>
            <w:proofErr w:type="spellEnd"/>
            <w:r w:rsidR="003F62E3" w:rsidRPr="00D57CF7">
              <w:rPr>
                <w:rFonts w:ascii="Times New Roman" w:hAnsi="Times New Roman" w:cs="Times New Roman"/>
                <w:bCs/>
                <w:iCs/>
                <w:color w:val="000000"/>
              </w:rPr>
              <w:t xml:space="preserve"> format.</w:t>
            </w:r>
          </w:p>
          <w:p w:rsidR="00105986" w:rsidRPr="00D57CF7" w:rsidRDefault="00105986" w:rsidP="00B72A6A">
            <w:pPr>
              <w:rPr>
                <w:rFonts w:ascii="Times New Roman" w:hAnsi="Times New Roman" w:cs="Times New Roman"/>
                <w:sz w:val="20"/>
                <w:szCs w:val="20"/>
              </w:rPr>
            </w:pPr>
          </w:p>
        </w:tc>
      </w:tr>
      <w:tr w:rsidR="00105986" w:rsidRPr="004837D4" w:rsidTr="00D57CF7">
        <w:trPr>
          <w:trHeight w:val="691"/>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C0030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(C1)</w:t>
            </w:r>
          </w:p>
        </w:tc>
        <w:tc>
          <w:tcPr>
            <w:tcW w:w="2157" w:type="dxa"/>
          </w:tcPr>
          <w:p w:rsidR="00105986" w:rsidRPr="00D57CF7" w:rsidRDefault="00105986" w:rsidP="00B00504">
            <w:pPr>
              <w:rPr>
                <w:rFonts w:ascii="Times New Roman" w:hAnsi="Times New Roman" w:cs="Times New Roman"/>
                <w:sz w:val="20"/>
                <w:szCs w:val="20"/>
              </w:rPr>
            </w:pPr>
            <w:r w:rsidRPr="00D57CF7">
              <w:rPr>
                <w:rFonts w:ascii="Times New Roman" w:hAnsi="Times New Roman" w:cs="Times New Roman"/>
                <w:sz w:val="20"/>
                <w:szCs w:val="20"/>
              </w:rPr>
              <w:t>Description risk</w:t>
            </w:r>
          </w:p>
        </w:tc>
        <w:tc>
          <w:tcPr>
            <w:tcW w:w="5732" w:type="dxa"/>
          </w:tcPr>
          <w:p w:rsidR="00105986" w:rsidRPr="00D57CF7" w:rsidRDefault="0027479D" w:rsidP="00B00504">
            <w:pPr>
              <w:rPr>
                <w:rFonts w:ascii="Times New Roman" w:hAnsi="Times New Roman" w:cs="Times New Roman"/>
                <w:sz w:val="20"/>
                <w:szCs w:val="20"/>
              </w:rPr>
            </w:pPr>
            <w:r w:rsidRPr="00D57CF7">
              <w:rPr>
                <w:rFonts w:ascii="Times New Roman" w:hAnsi="Times New Roman" w:cs="Times New Roman"/>
                <w:sz w:val="20"/>
                <w:szCs w:val="20"/>
              </w:rPr>
              <w:t>The de</w:t>
            </w:r>
            <w:r w:rsidR="00105986" w:rsidRPr="00D57CF7">
              <w:rPr>
                <w:rFonts w:ascii="Times New Roman" w:hAnsi="Times New Roman" w:cs="Times New Roman"/>
                <w:sz w:val="20"/>
                <w:szCs w:val="20"/>
              </w:rPr>
              <w:t>scription of the risk. Depending on the LoB, report the type of company, building or occupation</w:t>
            </w:r>
            <w:r w:rsidR="003F7343" w:rsidRPr="00D57CF7">
              <w:rPr>
                <w:rFonts w:ascii="Times New Roman" w:hAnsi="Times New Roman" w:cs="Times New Roman"/>
                <w:sz w:val="20"/>
                <w:szCs w:val="20"/>
              </w:rPr>
              <w:t xml:space="preserve"> of the specific risk insured</w:t>
            </w:r>
            <w:r w:rsidR="00105986" w:rsidRPr="00D57CF7">
              <w:rPr>
                <w:rFonts w:ascii="Times New Roman" w:hAnsi="Times New Roman" w:cs="Times New Roman"/>
                <w:sz w:val="20"/>
                <w:szCs w:val="20"/>
              </w:rPr>
              <w:t>.</w:t>
            </w:r>
          </w:p>
        </w:tc>
      </w:tr>
      <w:tr w:rsidR="00105986" w:rsidRPr="004837D4" w:rsidTr="00D57CF7">
        <w:trPr>
          <w:trHeight w:val="714"/>
        </w:trPr>
        <w:tc>
          <w:tcPr>
            <w:tcW w:w="1353" w:type="dxa"/>
          </w:tcPr>
          <w:p w:rsidR="00105986" w:rsidRDefault="00B7635A" w:rsidP="00B7635A">
            <w:pPr>
              <w:rPr>
                <w:rFonts w:ascii="Times New Roman" w:hAnsi="Times New Roman" w:cs="Times New Roman"/>
                <w:color w:val="000000"/>
                <w:sz w:val="20"/>
                <w:szCs w:val="20"/>
              </w:rPr>
            </w:pPr>
            <w:r w:rsidRPr="00D57CF7">
              <w:rPr>
                <w:rFonts w:ascii="Times New Roman" w:hAnsi="Times New Roman" w:cs="Times New Roman"/>
                <w:color w:val="000000"/>
                <w:sz w:val="20"/>
                <w:szCs w:val="20"/>
              </w:rPr>
              <w:t>C0040</w:t>
            </w:r>
          </w:p>
          <w:p w:rsidR="003F62E3" w:rsidRPr="00D57CF7" w:rsidRDefault="003F62E3" w:rsidP="00B7635A">
            <w:pPr>
              <w:rPr>
                <w:rFonts w:ascii="Times New Roman" w:hAnsi="Times New Roman" w:cs="Times New Roman"/>
                <w:color w:val="000000"/>
                <w:sz w:val="20"/>
                <w:szCs w:val="20"/>
              </w:rPr>
            </w:pPr>
            <w:r>
              <w:rPr>
                <w:rFonts w:ascii="Times New Roman" w:hAnsi="Times New Roman" w:cs="Times New Roman"/>
                <w:color w:val="000000"/>
                <w:sz w:val="20"/>
                <w:szCs w:val="20"/>
              </w:rPr>
              <w:t>(D1)</w:t>
            </w:r>
          </w:p>
        </w:tc>
        <w:tc>
          <w:tcPr>
            <w:tcW w:w="2157" w:type="dxa"/>
          </w:tcPr>
          <w:p w:rsidR="00105986" w:rsidRPr="00D57CF7" w:rsidRDefault="00105986">
            <w:pPr>
              <w:rPr>
                <w:rFonts w:ascii="Times New Roman" w:hAnsi="Times New Roman" w:cs="Times New Roman"/>
                <w:color w:val="000000"/>
                <w:sz w:val="20"/>
                <w:szCs w:val="20"/>
              </w:rPr>
            </w:pPr>
            <w:r w:rsidRPr="00D57CF7">
              <w:rPr>
                <w:rFonts w:ascii="Times New Roman" w:hAnsi="Times New Roman" w:cs="Times New Roman"/>
                <w:color w:val="000000"/>
                <w:sz w:val="20"/>
                <w:szCs w:val="20"/>
              </w:rPr>
              <w:t>Line of business</w:t>
            </w:r>
          </w:p>
        </w:tc>
        <w:tc>
          <w:tcPr>
            <w:tcW w:w="5732" w:type="dxa"/>
          </w:tcPr>
          <w:p w:rsidR="00F435A6" w:rsidRPr="00D57CF7" w:rsidRDefault="00F435A6">
            <w:pPr>
              <w:rPr>
                <w:rFonts w:ascii="Times New Roman" w:hAnsi="Times New Roman" w:cs="Times New Roman"/>
                <w:color w:val="000000"/>
                <w:sz w:val="20"/>
                <w:szCs w:val="20"/>
              </w:rPr>
            </w:pPr>
            <w:r w:rsidRPr="00D57CF7">
              <w:rPr>
                <w:rFonts w:ascii="Times New Roman" w:hAnsi="Times New Roman" w:cs="Times New Roman"/>
                <w:color w:val="000000"/>
                <w:sz w:val="20"/>
                <w:szCs w:val="20"/>
              </w:rPr>
              <w:t>Identification of the line of business. The following closed list shall be used:</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w:t>
            </w:r>
            <w:r w:rsidR="00DD5771" w:rsidRPr="00D57CF7">
              <w:rPr>
                <w:rFonts w:ascii="Times New Roman" w:hAnsi="Times New Roman" w:cs="Times New Roman"/>
                <w:sz w:val="20"/>
                <w:szCs w:val="20"/>
              </w:rPr>
              <w:t xml:space="preserve"> - </w:t>
            </w:r>
            <w:r w:rsidRPr="00D57CF7">
              <w:rPr>
                <w:rFonts w:ascii="Times New Roman" w:hAnsi="Times New Roman" w:cs="Times New Roman"/>
                <w:sz w:val="20"/>
                <w:szCs w:val="20"/>
              </w:rPr>
              <w:t>Medical expense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2</w:t>
            </w:r>
            <w:r w:rsidR="00DD5771" w:rsidRPr="00D57CF7">
              <w:rPr>
                <w:rFonts w:ascii="Times New Roman" w:hAnsi="Times New Roman" w:cs="Times New Roman"/>
                <w:sz w:val="20"/>
                <w:szCs w:val="20"/>
              </w:rPr>
              <w:t xml:space="preserve"> - </w:t>
            </w:r>
            <w:r w:rsidRPr="00D57CF7">
              <w:rPr>
                <w:rFonts w:ascii="Times New Roman" w:hAnsi="Times New Roman" w:cs="Times New Roman"/>
                <w:sz w:val="20"/>
                <w:szCs w:val="20"/>
              </w:rPr>
              <w:t>Income protection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3</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Workers' compensation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4</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Motor vehicle liability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5</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Other motor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6</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Marine, aviation and transport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7</w:t>
            </w:r>
            <w:r w:rsidR="008877AD" w:rsidRPr="00D57CF7">
              <w:rPr>
                <w:rFonts w:ascii="Times New Roman" w:hAnsi="Times New Roman" w:cs="Times New Roman"/>
                <w:sz w:val="20"/>
                <w:szCs w:val="20"/>
              </w:rPr>
              <w:t xml:space="preserve"> - </w:t>
            </w:r>
            <w:r w:rsidRPr="00D57CF7">
              <w:rPr>
                <w:rFonts w:ascii="Times New Roman" w:hAnsi="Times New Roman" w:cs="Times New Roman"/>
                <w:sz w:val="20"/>
                <w:szCs w:val="20"/>
              </w:rPr>
              <w:t>Fire and other damage to property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8</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General liability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9</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Credit and </w:t>
            </w:r>
            <w:proofErr w:type="spellStart"/>
            <w:r w:rsidRPr="00D57CF7">
              <w:rPr>
                <w:rFonts w:ascii="Times New Roman" w:hAnsi="Times New Roman" w:cs="Times New Roman"/>
                <w:sz w:val="20"/>
                <w:szCs w:val="20"/>
              </w:rPr>
              <w:t>suretyship</w:t>
            </w:r>
            <w:proofErr w:type="spellEnd"/>
            <w:r w:rsidRPr="00D57CF7">
              <w:rPr>
                <w:rFonts w:ascii="Times New Roman" w:hAnsi="Times New Roman" w:cs="Times New Roman"/>
                <w:sz w:val="20"/>
                <w:szCs w:val="20"/>
              </w:rPr>
              <w:t xml:space="preserve">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lastRenderedPageBreak/>
              <w:t>10</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Legal expenses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11</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Assistance</w:t>
            </w:r>
          </w:p>
          <w:p w:rsidR="00F435A6" w:rsidRPr="00D57CF7" w:rsidDel="00930976" w:rsidRDefault="00F435A6">
            <w:pPr>
              <w:rPr>
                <w:del w:id="16" w:author="Author"/>
                <w:rFonts w:ascii="Times New Roman" w:hAnsi="Times New Roman" w:cs="Times New Roman"/>
                <w:color w:val="000000"/>
                <w:sz w:val="20"/>
                <w:szCs w:val="20"/>
              </w:rPr>
            </w:pPr>
            <w:r w:rsidRPr="00D57CF7">
              <w:rPr>
                <w:rFonts w:ascii="Times New Roman" w:hAnsi="Times New Roman" w:cs="Times New Roman"/>
                <w:sz w:val="20"/>
                <w:szCs w:val="20"/>
              </w:rPr>
              <w:t>12</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Miscellaneous financial loss</w:t>
            </w:r>
          </w:p>
          <w:p w:rsidR="00105986" w:rsidRPr="00D57CF7" w:rsidRDefault="00105986" w:rsidP="00930976">
            <w:pPr>
              <w:rPr>
                <w:rFonts w:ascii="Times New Roman" w:hAnsi="Times New Roman" w:cs="Times New Roman"/>
                <w:color w:val="000000"/>
                <w:sz w:val="20"/>
                <w:szCs w:val="20"/>
              </w:rPr>
            </w:pPr>
          </w:p>
        </w:tc>
      </w:tr>
      <w:tr w:rsidR="00105986" w:rsidRPr="004837D4" w:rsidTr="00D57CF7">
        <w:trPr>
          <w:trHeight w:val="965"/>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lastRenderedPageBreak/>
              <w:t>C0050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(E1)</w:t>
            </w:r>
          </w:p>
        </w:tc>
        <w:tc>
          <w:tcPr>
            <w:tcW w:w="2157" w:type="dxa"/>
          </w:tcPr>
          <w:p w:rsidR="00105986" w:rsidRPr="00D57CF7" w:rsidRDefault="00105986" w:rsidP="00531C21">
            <w:pPr>
              <w:rPr>
                <w:rFonts w:ascii="Times New Roman" w:hAnsi="Times New Roman" w:cs="Times New Roman"/>
                <w:sz w:val="20"/>
                <w:szCs w:val="20"/>
              </w:rPr>
            </w:pPr>
            <w:r w:rsidRPr="00D57CF7">
              <w:rPr>
                <w:rFonts w:ascii="Times New Roman" w:hAnsi="Times New Roman" w:cs="Times New Roman"/>
                <w:sz w:val="20"/>
                <w:szCs w:val="20"/>
              </w:rPr>
              <w:t>Description risk category covered</w:t>
            </w:r>
          </w:p>
        </w:tc>
        <w:tc>
          <w:tcPr>
            <w:tcW w:w="5732" w:type="dxa"/>
            <w:noWrap/>
          </w:tcPr>
          <w:p w:rsidR="00105986" w:rsidRPr="00D57CF7" w:rsidRDefault="00E00E20" w:rsidP="00E00E20">
            <w:pPr>
              <w:rPr>
                <w:rFonts w:ascii="Times New Roman" w:hAnsi="Times New Roman" w:cs="Times New Roman"/>
                <w:sz w:val="20"/>
                <w:szCs w:val="20"/>
              </w:rPr>
            </w:pPr>
            <w:r w:rsidRPr="00D57CF7">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105986" w:rsidRPr="004837D4" w:rsidTr="00D57CF7">
        <w:trPr>
          <w:trHeight w:val="696"/>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C0060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(F1)</w:t>
            </w:r>
          </w:p>
        </w:tc>
        <w:tc>
          <w:tcPr>
            <w:tcW w:w="2157" w:type="dxa"/>
          </w:tcPr>
          <w:p w:rsidR="00105986" w:rsidRPr="00D57CF7" w:rsidRDefault="00105986" w:rsidP="00ED2E2D">
            <w:pPr>
              <w:rPr>
                <w:rFonts w:ascii="Times New Roman" w:hAnsi="Times New Roman" w:cs="Times New Roman"/>
                <w:sz w:val="20"/>
                <w:szCs w:val="20"/>
              </w:rPr>
            </w:pPr>
            <w:r w:rsidRPr="00D57CF7">
              <w:rPr>
                <w:rFonts w:ascii="Times New Roman" w:hAnsi="Times New Roman" w:cs="Times New Roman"/>
                <w:sz w:val="20"/>
                <w:szCs w:val="20"/>
              </w:rPr>
              <w:t>Validity period (start date)</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8601 (</w:t>
            </w:r>
            <w:proofErr w:type="spellStart"/>
            <w:r w:rsidRPr="00D57CF7">
              <w:rPr>
                <w:rFonts w:ascii="Times New Roman" w:hAnsi="Times New Roman" w:cs="Times New Roman"/>
                <w:sz w:val="20"/>
                <w:szCs w:val="20"/>
              </w:rPr>
              <w:t>yyyy</w:t>
            </w:r>
            <w:proofErr w:type="spellEnd"/>
            <w:r w:rsidRPr="00D57CF7">
              <w:rPr>
                <w:rFonts w:ascii="Times New Roman" w:hAnsi="Times New Roman" w:cs="Times New Roman"/>
                <w:sz w:val="20"/>
                <w:szCs w:val="20"/>
              </w:rPr>
              <w:t>-mm-</w:t>
            </w:r>
            <w:proofErr w:type="spellStart"/>
            <w:r w:rsidRPr="00D57CF7">
              <w:rPr>
                <w:rFonts w:ascii="Times New Roman" w:hAnsi="Times New Roman" w:cs="Times New Roman"/>
                <w:sz w:val="20"/>
                <w:szCs w:val="20"/>
              </w:rPr>
              <w:t>dd</w:t>
            </w:r>
            <w:proofErr w:type="spellEnd"/>
            <w:r w:rsidRPr="00D57CF7">
              <w:rPr>
                <w:rFonts w:ascii="Times New Roman" w:hAnsi="Times New Roman" w:cs="Times New Roman"/>
                <w:sz w:val="20"/>
                <w:szCs w:val="20"/>
              </w:rPr>
              <w:t>) code of the date</w:t>
            </w:r>
            <w:r w:rsidR="00105986" w:rsidRPr="00D57CF7">
              <w:rPr>
                <w:rFonts w:ascii="Times New Roman" w:hAnsi="Times New Roman" w:cs="Times New Roman"/>
                <w:sz w:val="20"/>
                <w:szCs w:val="20"/>
              </w:rPr>
              <w:t xml:space="preserve"> of commencement of the specific cover, i.e., date when the cover took effect.</w:t>
            </w:r>
          </w:p>
        </w:tc>
      </w:tr>
      <w:tr w:rsidR="00105986" w:rsidRPr="004837D4" w:rsidTr="00D57CF7">
        <w:trPr>
          <w:trHeight w:val="72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C0070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(G1)</w:t>
            </w:r>
          </w:p>
        </w:tc>
        <w:tc>
          <w:tcPr>
            <w:tcW w:w="2157" w:type="dxa"/>
          </w:tcPr>
          <w:p w:rsidR="00105986" w:rsidRPr="00D57CF7" w:rsidRDefault="00105986" w:rsidP="00751EE8">
            <w:pPr>
              <w:rPr>
                <w:rFonts w:ascii="Times New Roman" w:hAnsi="Times New Roman" w:cs="Times New Roman"/>
                <w:sz w:val="20"/>
                <w:szCs w:val="20"/>
              </w:rPr>
            </w:pPr>
            <w:r w:rsidRPr="00D57CF7">
              <w:rPr>
                <w:rFonts w:ascii="Times New Roman" w:hAnsi="Times New Roman" w:cs="Times New Roman"/>
                <w:sz w:val="20"/>
                <w:szCs w:val="20"/>
              </w:rPr>
              <w:t>Validity period (expiry date)</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8601 (</w:t>
            </w:r>
            <w:proofErr w:type="spellStart"/>
            <w:r w:rsidRPr="00D57CF7">
              <w:rPr>
                <w:rFonts w:ascii="Times New Roman" w:hAnsi="Times New Roman" w:cs="Times New Roman"/>
                <w:sz w:val="20"/>
                <w:szCs w:val="20"/>
              </w:rPr>
              <w:t>yyyy</w:t>
            </w:r>
            <w:proofErr w:type="spellEnd"/>
            <w:r w:rsidRPr="00D57CF7">
              <w:rPr>
                <w:rFonts w:ascii="Times New Roman" w:hAnsi="Times New Roman" w:cs="Times New Roman"/>
                <w:sz w:val="20"/>
                <w:szCs w:val="20"/>
              </w:rPr>
              <w:t>-mm-</w:t>
            </w:r>
            <w:proofErr w:type="spellStart"/>
            <w:r w:rsidRPr="00D57CF7">
              <w:rPr>
                <w:rFonts w:ascii="Times New Roman" w:hAnsi="Times New Roman" w:cs="Times New Roman"/>
                <w:sz w:val="20"/>
                <w:szCs w:val="20"/>
              </w:rPr>
              <w:t>dd</w:t>
            </w:r>
            <w:proofErr w:type="spellEnd"/>
            <w:r w:rsidRPr="00D57CF7">
              <w:rPr>
                <w:rFonts w:ascii="Times New Roman" w:hAnsi="Times New Roman" w:cs="Times New Roman"/>
                <w:sz w:val="20"/>
                <w:szCs w:val="20"/>
              </w:rPr>
              <w:t>) code of the f</w:t>
            </w:r>
            <w:r w:rsidR="00105986" w:rsidRPr="00D57CF7">
              <w:rPr>
                <w:rFonts w:ascii="Times New Roman" w:hAnsi="Times New Roman" w:cs="Times New Roman"/>
                <w:sz w:val="20"/>
                <w:szCs w:val="20"/>
              </w:rPr>
              <w:t>inal expiry date of the specific cover.</w:t>
            </w:r>
          </w:p>
        </w:tc>
      </w:tr>
      <w:tr w:rsidR="00105986" w:rsidRPr="004837D4" w:rsidTr="00D57CF7">
        <w:trPr>
          <w:trHeight w:val="416"/>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C0080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(H1)</w:t>
            </w:r>
          </w:p>
        </w:tc>
        <w:tc>
          <w:tcPr>
            <w:tcW w:w="2157" w:type="dxa"/>
          </w:tcPr>
          <w:p w:rsidR="00105986" w:rsidRPr="00D57CF7" w:rsidRDefault="00105986" w:rsidP="00AA563C">
            <w:pPr>
              <w:rPr>
                <w:rFonts w:ascii="Times New Roman" w:hAnsi="Times New Roman" w:cs="Times New Roman"/>
                <w:sz w:val="20"/>
                <w:szCs w:val="20"/>
              </w:rPr>
            </w:pPr>
            <w:r w:rsidRPr="00D57CF7">
              <w:rPr>
                <w:rFonts w:ascii="Times New Roman" w:hAnsi="Times New Roman" w:cs="Times New Roman"/>
                <w:sz w:val="20"/>
                <w:szCs w:val="20"/>
              </w:rPr>
              <w:t>Currency</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4217 alphabetic code of the r</w:t>
            </w:r>
            <w:r w:rsidR="00105986" w:rsidRPr="00D57CF7">
              <w:rPr>
                <w:rFonts w:ascii="Times New Roman" w:hAnsi="Times New Roman" w:cs="Times New Roman"/>
                <w:sz w:val="20"/>
                <w:szCs w:val="20"/>
              </w:rPr>
              <w:t>eporting currency.</w:t>
            </w:r>
          </w:p>
        </w:tc>
      </w:tr>
      <w:tr w:rsidR="00105986" w:rsidRPr="004837D4" w:rsidTr="00D57CF7">
        <w:trPr>
          <w:trHeight w:val="63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C0090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(I1)</w:t>
            </w:r>
          </w:p>
        </w:tc>
        <w:tc>
          <w:tcPr>
            <w:tcW w:w="2157" w:type="dxa"/>
          </w:tcPr>
          <w:p w:rsidR="00105986" w:rsidRPr="00D57CF7" w:rsidRDefault="00105986" w:rsidP="00A91560">
            <w:pPr>
              <w:rPr>
                <w:rFonts w:ascii="Times New Roman" w:hAnsi="Times New Roman" w:cs="Times New Roman"/>
                <w:sz w:val="20"/>
                <w:szCs w:val="20"/>
              </w:rPr>
            </w:pPr>
            <w:r w:rsidRPr="00D57CF7">
              <w:rPr>
                <w:rFonts w:ascii="Times New Roman" w:hAnsi="Times New Roman" w:cs="Times New Roman"/>
                <w:sz w:val="20"/>
                <w:szCs w:val="20"/>
              </w:rPr>
              <w:t xml:space="preserve">Sum insured </w:t>
            </w:r>
          </w:p>
        </w:tc>
        <w:tc>
          <w:tcPr>
            <w:tcW w:w="5732" w:type="dxa"/>
          </w:tcPr>
          <w:p w:rsidR="00E00E20" w:rsidRPr="00D57CF7" w:rsidRDefault="00E00E20" w:rsidP="00AA563C">
            <w:pPr>
              <w:rPr>
                <w:rFonts w:ascii="Times New Roman" w:hAnsi="Times New Roman" w:cs="Times New Roman"/>
                <w:sz w:val="20"/>
                <w:szCs w:val="20"/>
              </w:rPr>
            </w:pPr>
            <w:r w:rsidRPr="00D57CF7">
              <w:rPr>
                <w:rFonts w:ascii="Times New Roman" w:hAnsi="Times New Roman" w:cs="Times New Roman"/>
                <w:sz w:val="20"/>
                <w:szCs w:val="20"/>
              </w:rPr>
              <w:t xml:space="preserve">The highest amount that the insurer can be obliged to pay out under the policy. The insured sum relates to the underwriting risk. </w:t>
            </w:r>
          </w:p>
          <w:p w:rsidR="00105986" w:rsidRPr="00D57CF7" w:rsidRDefault="00E00E20" w:rsidP="00AA563C">
            <w:pPr>
              <w:rPr>
                <w:rFonts w:ascii="Times New Roman" w:hAnsi="Times New Roman" w:cs="Times New Roman"/>
                <w:sz w:val="20"/>
                <w:szCs w:val="20"/>
              </w:rPr>
            </w:pPr>
            <w:r w:rsidRPr="00D57CF7">
              <w:rPr>
                <w:rFonts w:ascii="Times New Roman" w:hAnsi="Times New Roman" w:cs="Times New Roman"/>
                <w:sz w:val="20"/>
                <w:szCs w:val="20"/>
              </w:rPr>
              <w:t xml:space="preserve">Where the policy covers a number of exposures / risks across the country the </w:t>
            </w:r>
            <w:r w:rsidR="00F71A7E" w:rsidRPr="00D57CF7">
              <w:rPr>
                <w:rFonts w:ascii="Times New Roman" w:hAnsi="Times New Roman" w:cs="Times New Roman"/>
                <w:sz w:val="20"/>
                <w:szCs w:val="20"/>
              </w:rPr>
              <w:t xml:space="preserve">individual </w:t>
            </w:r>
            <w:del w:id="17" w:author="Author">
              <w:r w:rsidRPr="00D57CF7" w:rsidDel="00402F54">
                <w:rPr>
                  <w:rFonts w:ascii="Times New Roman" w:hAnsi="Times New Roman" w:cs="Times New Roman"/>
                  <w:sz w:val="20"/>
                  <w:szCs w:val="20"/>
                </w:rPr>
                <w:delText xml:space="preserve"> </w:delText>
              </w:r>
            </w:del>
            <w:r w:rsidR="00F71A7E" w:rsidRPr="00D57CF7">
              <w:rPr>
                <w:rFonts w:ascii="Times New Roman" w:hAnsi="Times New Roman" w:cs="Times New Roman"/>
                <w:sz w:val="20"/>
                <w:szCs w:val="20"/>
              </w:rPr>
              <w:t xml:space="preserve">underwriting risk with the highest net retention </w:t>
            </w:r>
            <w:del w:id="18" w:author="Author">
              <w:r w:rsidRPr="00D57CF7" w:rsidDel="00402F54">
                <w:rPr>
                  <w:rFonts w:ascii="Times New Roman" w:hAnsi="Times New Roman" w:cs="Times New Roman"/>
                  <w:sz w:val="20"/>
                  <w:szCs w:val="20"/>
                </w:rPr>
                <w:delText xml:space="preserve"> </w:delText>
              </w:r>
            </w:del>
            <w:r w:rsidRPr="00D57CF7">
              <w:rPr>
                <w:rFonts w:ascii="Times New Roman" w:hAnsi="Times New Roman" w:cs="Times New Roman"/>
                <w:sz w:val="20"/>
                <w:szCs w:val="20"/>
              </w:rPr>
              <w:t xml:space="preserve">shall be specified. </w:t>
            </w:r>
            <w:del w:id="19" w:author="Author">
              <w:r w:rsidRPr="00D57CF7" w:rsidDel="00402F54">
                <w:rPr>
                  <w:rFonts w:ascii="Times New Roman" w:hAnsi="Times New Roman" w:cs="Times New Roman"/>
                  <w:sz w:val="20"/>
                  <w:szCs w:val="20"/>
                </w:rPr>
                <w:delText xml:space="preserve"> </w:delText>
              </w:r>
            </w:del>
            <w:r w:rsidRPr="00D57CF7">
              <w:rPr>
                <w:rFonts w:ascii="Times New Roman" w:hAnsi="Times New Roman" w:cs="Times New Roman"/>
                <w:sz w:val="20"/>
                <w:szCs w:val="20"/>
              </w:rPr>
              <w:t xml:space="preserve">If the risk has been accepted on a co-insurance basis, the insured sum indicates the maximum liability of the reporting non-life insurer. </w:t>
            </w:r>
            <w:r w:rsidR="00105986" w:rsidRPr="00D57CF7">
              <w:rPr>
                <w:rFonts w:ascii="Times New Roman" w:hAnsi="Times New Roman" w:cs="Times New Roman"/>
                <w:sz w:val="20"/>
                <w:szCs w:val="20"/>
              </w:rPr>
              <w:t>In case of a joint several liability, the part belonging to a defaulting co-insurer must be included as well.</w:t>
            </w:r>
          </w:p>
          <w:p w:rsidR="00E00E20" w:rsidRPr="00D57CF7" w:rsidRDefault="00E00E20" w:rsidP="00E00E20">
            <w:pPr>
              <w:rPr>
                <w:rFonts w:ascii="Times New Roman" w:hAnsi="Times New Roman" w:cs="Times New Roman"/>
                <w:sz w:val="20"/>
                <w:szCs w:val="20"/>
              </w:rPr>
            </w:pPr>
          </w:p>
        </w:tc>
      </w:tr>
      <w:tr w:rsidR="00105986" w:rsidRPr="004837D4" w:rsidTr="00D57CF7">
        <w:trPr>
          <w:trHeight w:val="300"/>
        </w:trPr>
        <w:tc>
          <w:tcPr>
            <w:tcW w:w="1353" w:type="dxa"/>
            <w:vMerge w:val="restart"/>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C0100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(J1)</w:t>
            </w:r>
          </w:p>
        </w:tc>
        <w:tc>
          <w:tcPr>
            <w:tcW w:w="2157" w:type="dxa"/>
            <w:vMerge w:val="restart"/>
          </w:tcPr>
          <w:p w:rsidR="00105986" w:rsidRPr="00D57CF7" w:rsidRDefault="00105986" w:rsidP="00F65A6F">
            <w:pPr>
              <w:rPr>
                <w:rFonts w:ascii="Times New Roman" w:hAnsi="Times New Roman" w:cs="Times New Roman"/>
                <w:sz w:val="20"/>
                <w:szCs w:val="20"/>
              </w:rPr>
            </w:pPr>
            <w:r w:rsidRPr="00D57CF7">
              <w:rPr>
                <w:rFonts w:ascii="Times New Roman" w:hAnsi="Times New Roman" w:cs="Times New Roman"/>
                <w:sz w:val="20"/>
                <w:szCs w:val="20"/>
              </w:rPr>
              <w:t>Original deductible policyholder</w:t>
            </w:r>
          </w:p>
        </w:tc>
        <w:tc>
          <w:tcPr>
            <w:tcW w:w="5732" w:type="dxa"/>
            <w:vMerge w:val="restart"/>
          </w:tcPr>
          <w:p w:rsidR="00105986" w:rsidRPr="00D57CF7" w:rsidRDefault="00105986" w:rsidP="00F65A6F">
            <w:pPr>
              <w:rPr>
                <w:rFonts w:ascii="Times New Roman" w:hAnsi="Times New Roman" w:cs="Times New Roman"/>
                <w:sz w:val="20"/>
                <w:szCs w:val="20"/>
              </w:rPr>
            </w:pPr>
            <w:r w:rsidRPr="00D57CF7">
              <w:rPr>
                <w:rFonts w:ascii="Times New Roman" w:hAnsi="Times New Roman" w:cs="Times New Roman"/>
                <w:sz w:val="20"/>
                <w:szCs w:val="20"/>
              </w:rPr>
              <w:t>Part of the sum insured which is retained by the policyholder.</w:t>
            </w:r>
          </w:p>
        </w:tc>
      </w:tr>
      <w:tr w:rsidR="000E7942" w:rsidRPr="004837D4" w:rsidTr="00D57CF7">
        <w:trPr>
          <w:trHeight w:val="315"/>
        </w:trPr>
        <w:tc>
          <w:tcPr>
            <w:tcW w:w="1353" w:type="dxa"/>
            <w:vMerge/>
          </w:tcPr>
          <w:p w:rsidR="000E7942" w:rsidRPr="00D57CF7" w:rsidRDefault="000E7942">
            <w:pPr>
              <w:rPr>
                <w:rFonts w:ascii="Times New Roman" w:hAnsi="Times New Roman" w:cs="Times New Roman"/>
                <w:sz w:val="20"/>
                <w:szCs w:val="20"/>
              </w:rPr>
            </w:pPr>
          </w:p>
        </w:tc>
        <w:tc>
          <w:tcPr>
            <w:tcW w:w="2157" w:type="dxa"/>
            <w:vMerge/>
          </w:tcPr>
          <w:p w:rsidR="000E7942" w:rsidRPr="00D57CF7" w:rsidRDefault="000E7942">
            <w:pPr>
              <w:rPr>
                <w:rFonts w:ascii="Times New Roman" w:hAnsi="Times New Roman" w:cs="Times New Roman"/>
                <w:sz w:val="20"/>
                <w:szCs w:val="20"/>
              </w:rPr>
            </w:pPr>
          </w:p>
        </w:tc>
        <w:tc>
          <w:tcPr>
            <w:tcW w:w="5732" w:type="dxa"/>
            <w:vMerge/>
          </w:tcPr>
          <w:p w:rsidR="000E7942" w:rsidRPr="00D57CF7" w:rsidRDefault="000E7942">
            <w:pPr>
              <w:rPr>
                <w:rFonts w:ascii="Times New Roman" w:hAnsi="Times New Roman" w:cs="Times New Roman"/>
                <w:sz w:val="20"/>
                <w:szCs w:val="20"/>
              </w:rPr>
            </w:pPr>
          </w:p>
        </w:tc>
      </w:tr>
      <w:tr w:rsidR="00105986" w:rsidRPr="004837D4" w:rsidTr="00D57CF7">
        <w:trPr>
          <w:trHeight w:val="615"/>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C0110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(K1)</w:t>
            </w:r>
          </w:p>
        </w:tc>
        <w:tc>
          <w:tcPr>
            <w:tcW w:w="2157" w:type="dxa"/>
          </w:tcPr>
          <w:p w:rsidR="00105986" w:rsidRPr="00D57CF7" w:rsidRDefault="00105986" w:rsidP="00F7204D">
            <w:pPr>
              <w:rPr>
                <w:rFonts w:ascii="Times New Roman" w:hAnsi="Times New Roman" w:cs="Times New Roman"/>
                <w:sz w:val="20"/>
                <w:szCs w:val="20"/>
              </w:rPr>
            </w:pPr>
            <w:r w:rsidRPr="00D57CF7">
              <w:rPr>
                <w:rFonts w:ascii="Times New Roman" w:hAnsi="Times New Roman" w:cs="Times New Roman"/>
                <w:sz w:val="20"/>
                <w:szCs w:val="20"/>
              </w:rPr>
              <w:t xml:space="preserve">Type of underwriting model </w:t>
            </w:r>
          </w:p>
        </w:tc>
        <w:tc>
          <w:tcPr>
            <w:tcW w:w="5732" w:type="dxa"/>
          </w:tcPr>
          <w:p w:rsidR="00105986" w:rsidRPr="00D57CF7" w:rsidRDefault="00105986" w:rsidP="00D75AAB">
            <w:pPr>
              <w:rPr>
                <w:rFonts w:ascii="Times New Roman" w:hAnsi="Times New Roman" w:cs="Times New Roman"/>
                <w:sz w:val="20"/>
                <w:szCs w:val="20"/>
              </w:rPr>
            </w:pPr>
            <w:r w:rsidRPr="00D57CF7">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836A03" w:rsidRDefault="00F7204D" w:rsidP="00D75AAB">
            <w:pPr>
              <w:rPr>
                <w:ins w:id="20" w:author="Author"/>
                <w:rFonts w:ascii="Times New Roman" w:hAnsi="Times New Roman" w:cs="Times New Roman"/>
                <w:sz w:val="20"/>
                <w:szCs w:val="20"/>
              </w:rPr>
            </w:pPr>
            <w:r w:rsidRPr="00D57CF7">
              <w:rPr>
                <w:rFonts w:ascii="Times New Roman" w:hAnsi="Times New Roman" w:cs="Times New Roman"/>
                <w:sz w:val="20"/>
                <w:szCs w:val="20"/>
              </w:rPr>
              <w:t xml:space="preserve">1 - </w:t>
            </w:r>
            <w:r w:rsidR="00105986" w:rsidRPr="00D57CF7">
              <w:rPr>
                <w:rFonts w:ascii="Times New Roman" w:hAnsi="Times New Roman" w:cs="Times New Roman"/>
                <w:sz w:val="20"/>
                <w:szCs w:val="20"/>
              </w:rPr>
              <w:t>Sum Insured</w:t>
            </w:r>
            <w:ins w:id="21" w:author="Author">
              <w:r w:rsidR="00930976">
                <w:rPr>
                  <w:rFonts w:ascii="Times New Roman" w:hAnsi="Times New Roman" w:cs="Times New Roman"/>
                  <w:sz w:val="20"/>
                  <w:szCs w:val="20"/>
                </w:rPr>
                <w:t>:</w:t>
              </w:r>
            </w:ins>
            <w:del w:id="22" w:author="Author">
              <w:r w:rsidR="006F2C1A" w:rsidRPr="00D57CF7" w:rsidDel="00930976">
                <w:rPr>
                  <w:rFonts w:ascii="Times New Roman" w:hAnsi="Times New Roman" w:cs="Times New Roman"/>
                  <w:sz w:val="20"/>
                  <w:szCs w:val="20"/>
                </w:rPr>
                <w:delText>;</w:delText>
              </w:r>
            </w:del>
            <w:r w:rsidR="00105986" w:rsidRPr="00D57CF7">
              <w:rPr>
                <w:rFonts w:ascii="Times New Roman" w:hAnsi="Times New Roman" w:cs="Times New Roman"/>
                <w:sz w:val="20"/>
                <w:szCs w:val="20"/>
              </w:rPr>
              <w:t xml:space="preserve"> </w:t>
            </w:r>
          </w:p>
          <w:p w:rsidR="00105986" w:rsidRPr="00D57CF7" w:rsidRDefault="00105986" w:rsidP="00D75AAB">
            <w:pPr>
              <w:rPr>
                <w:rFonts w:ascii="Times New Roman" w:hAnsi="Times New Roman" w:cs="Times New Roman"/>
                <w:sz w:val="20"/>
                <w:szCs w:val="20"/>
              </w:rPr>
            </w:pPr>
            <w:proofErr w:type="gramStart"/>
            <w:r w:rsidRPr="00D57CF7">
              <w:rPr>
                <w:rFonts w:ascii="Times New Roman" w:hAnsi="Times New Roman" w:cs="Times New Roman"/>
                <w:sz w:val="20"/>
                <w:szCs w:val="20"/>
              </w:rPr>
              <w:t>the</w:t>
            </w:r>
            <w:proofErr w:type="gramEnd"/>
            <w:r w:rsidRPr="00D57CF7">
              <w:rPr>
                <w:rFonts w:ascii="Times New Roman" w:hAnsi="Times New Roman" w:cs="Times New Roman"/>
                <w:sz w:val="20"/>
                <w:szCs w:val="20"/>
              </w:rPr>
              <w:t xml:space="preserve"> highest amount that the insurer can be obliged to pay out according to the original policy. S</w:t>
            </w:r>
            <w:r w:rsidR="00DA509D" w:rsidRPr="00D57CF7">
              <w:rPr>
                <w:rFonts w:ascii="Times New Roman" w:hAnsi="Times New Roman" w:cs="Times New Roman"/>
                <w:sz w:val="20"/>
                <w:szCs w:val="20"/>
              </w:rPr>
              <w:t>um insured</w:t>
            </w:r>
            <w:r w:rsidRPr="00D57CF7">
              <w:rPr>
                <w:rFonts w:ascii="Times New Roman" w:hAnsi="Times New Roman" w:cs="Times New Roman"/>
                <w:sz w:val="20"/>
                <w:szCs w:val="20"/>
              </w:rPr>
              <w:t xml:space="preserve"> must also be filled when type of underwriting model is not applicable</w:t>
            </w:r>
          </w:p>
          <w:p w:rsidR="00836A03" w:rsidRDefault="00F7204D" w:rsidP="00D75AAB">
            <w:pPr>
              <w:rPr>
                <w:ins w:id="23" w:author="Author"/>
                <w:rFonts w:ascii="Times New Roman" w:hAnsi="Times New Roman" w:cs="Times New Roman"/>
                <w:sz w:val="20"/>
                <w:szCs w:val="20"/>
              </w:rPr>
            </w:pPr>
            <w:r w:rsidRPr="00D57CF7">
              <w:rPr>
                <w:rFonts w:ascii="Times New Roman" w:hAnsi="Times New Roman" w:cs="Times New Roman"/>
                <w:sz w:val="20"/>
                <w:szCs w:val="20"/>
              </w:rPr>
              <w:t xml:space="preserve">2 - </w:t>
            </w:r>
            <w:r w:rsidR="00105986" w:rsidRPr="00D57CF7">
              <w:rPr>
                <w:rFonts w:ascii="Times New Roman" w:hAnsi="Times New Roman" w:cs="Times New Roman"/>
                <w:sz w:val="20"/>
                <w:szCs w:val="20"/>
              </w:rPr>
              <w:t>Maximum Possible Loss</w:t>
            </w:r>
            <w:ins w:id="24" w:author="Author">
              <w:r w:rsidR="00930976">
                <w:rPr>
                  <w:rFonts w:ascii="Times New Roman" w:hAnsi="Times New Roman" w:cs="Times New Roman"/>
                  <w:sz w:val="20"/>
                  <w:szCs w:val="20"/>
                </w:rPr>
                <w:t>:</w:t>
              </w:r>
            </w:ins>
            <w:del w:id="25" w:author="Author">
              <w:r w:rsidR="006F2C1A" w:rsidRPr="00D57CF7" w:rsidDel="00930976">
                <w:rPr>
                  <w:rFonts w:ascii="Times New Roman" w:hAnsi="Times New Roman" w:cs="Times New Roman"/>
                  <w:sz w:val="20"/>
                  <w:szCs w:val="20"/>
                </w:rPr>
                <w:delText>;</w:delText>
              </w:r>
            </w:del>
            <w:r w:rsidR="00105986" w:rsidRPr="00D57CF7">
              <w:rPr>
                <w:rFonts w:ascii="Times New Roman" w:hAnsi="Times New Roman" w:cs="Times New Roman"/>
                <w:sz w:val="20"/>
                <w:szCs w:val="20"/>
              </w:rPr>
              <w:t xml:space="preserve"> </w:t>
            </w:r>
          </w:p>
          <w:p w:rsidR="00105986" w:rsidRPr="00D57CF7" w:rsidRDefault="006F2C1A" w:rsidP="00D75AAB">
            <w:pPr>
              <w:rPr>
                <w:rFonts w:ascii="Times New Roman" w:hAnsi="Times New Roman" w:cs="Times New Roman"/>
                <w:sz w:val="20"/>
                <w:szCs w:val="20"/>
              </w:rPr>
            </w:pPr>
            <w:r w:rsidRPr="00D57CF7">
              <w:rPr>
                <w:rFonts w:ascii="Times New Roman" w:hAnsi="Times New Roman" w:cs="Times New Roman"/>
                <w:sz w:val="20"/>
                <w:szCs w:val="20"/>
              </w:rPr>
              <w:t xml:space="preserve">loss </w:t>
            </w:r>
            <w:r w:rsidR="00105986" w:rsidRPr="00D57CF7">
              <w:rPr>
                <w:rFonts w:ascii="Times New Roman" w:hAnsi="Times New Roman" w:cs="Times New Roman"/>
                <w:sz w:val="20"/>
                <w:szCs w:val="20"/>
              </w:rPr>
              <w:t>which may occur when the most unfavourable circumstances being more or less exceptionally combined, the fire is only stopped by impassable obstacles or lack of substance (ac</w:t>
            </w:r>
            <w:r w:rsidR="0027479D" w:rsidRPr="00D57CF7">
              <w:rPr>
                <w:rFonts w:ascii="Times New Roman" w:hAnsi="Times New Roman" w:cs="Times New Roman"/>
                <w:sz w:val="20"/>
                <w:szCs w:val="20"/>
              </w:rPr>
              <w:t>c</w:t>
            </w:r>
            <w:r w:rsidR="00105986" w:rsidRPr="00D57CF7">
              <w:rPr>
                <w:rFonts w:ascii="Times New Roman" w:hAnsi="Times New Roman" w:cs="Times New Roman"/>
                <w:sz w:val="20"/>
                <w:szCs w:val="20"/>
              </w:rPr>
              <w:t>ording to the definition accepted by CEA in 1999)</w:t>
            </w:r>
          </w:p>
          <w:p w:rsidR="00836A03" w:rsidRDefault="00F7204D" w:rsidP="00D75AAB">
            <w:pPr>
              <w:rPr>
                <w:ins w:id="26" w:author="Author"/>
                <w:rFonts w:ascii="Times New Roman" w:hAnsi="Times New Roman" w:cs="Times New Roman"/>
                <w:sz w:val="20"/>
                <w:szCs w:val="20"/>
              </w:rPr>
            </w:pPr>
            <w:r w:rsidRPr="00D57CF7">
              <w:rPr>
                <w:rFonts w:ascii="Times New Roman" w:hAnsi="Times New Roman" w:cs="Times New Roman"/>
                <w:sz w:val="20"/>
                <w:szCs w:val="20"/>
              </w:rPr>
              <w:t xml:space="preserve">3 - </w:t>
            </w:r>
            <w:r w:rsidR="00105986" w:rsidRPr="00D57CF7">
              <w:rPr>
                <w:rFonts w:ascii="Times New Roman" w:hAnsi="Times New Roman" w:cs="Times New Roman"/>
                <w:sz w:val="20"/>
                <w:szCs w:val="20"/>
              </w:rPr>
              <w:t>Probable Maximum Loss</w:t>
            </w:r>
            <w:del w:id="27" w:author="Author">
              <w:r w:rsidR="006F2C1A" w:rsidRPr="00D57CF7" w:rsidDel="00930976">
                <w:rPr>
                  <w:rFonts w:ascii="Times New Roman" w:hAnsi="Times New Roman" w:cs="Times New Roman"/>
                  <w:sz w:val="20"/>
                  <w:szCs w:val="20"/>
                </w:rPr>
                <w:delText>;</w:delText>
              </w:r>
            </w:del>
            <w:ins w:id="28" w:author="Author">
              <w:r w:rsidR="00930976">
                <w:rPr>
                  <w:rFonts w:ascii="Times New Roman" w:hAnsi="Times New Roman" w:cs="Times New Roman"/>
                  <w:sz w:val="20"/>
                  <w:szCs w:val="20"/>
                </w:rPr>
                <w:t>:</w:t>
              </w:r>
            </w:ins>
            <w:r w:rsidR="00105986" w:rsidRPr="00D57CF7">
              <w:rPr>
                <w:rFonts w:ascii="Times New Roman" w:hAnsi="Times New Roman" w:cs="Times New Roman"/>
                <w:sz w:val="20"/>
                <w:szCs w:val="20"/>
              </w:rPr>
              <w:t xml:space="preserve"> </w:t>
            </w:r>
          </w:p>
          <w:p w:rsidR="0068245D" w:rsidRPr="00D57CF7" w:rsidDel="00A21986" w:rsidRDefault="00105986" w:rsidP="00D75AAB">
            <w:pPr>
              <w:rPr>
                <w:del w:id="29" w:author="Author"/>
                <w:rFonts w:ascii="Times New Roman" w:hAnsi="Times New Roman" w:cs="Times New Roman"/>
                <w:sz w:val="20"/>
                <w:szCs w:val="20"/>
              </w:rPr>
            </w:pPr>
            <w:r w:rsidRPr="00D57CF7">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w:t>
            </w:r>
            <w:r w:rsidR="006F2C1A" w:rsidRPr="00D57CF7">
              <w:rPr>
                <w:rFonts w:ascii="Times New Roman" w:hAnsi="Times New Roman" w:cs="Times New Roman"/>
                <w:sz w:val="20"/>
                <w:szCs w:val="20"/>
              </w:rPr>
              <w:t xml:space="preserve">aximum </w:t>
            </w:r>
            <w:r w:rsidRPr="00D57CF7">
              <w:rPr>
                <w:rFonts w:ascii="Times New Roman" w:hAnsi="Times New Roman" w:cs="Times New Roman"/>
                <w:sz w:val="20"/>
                <w:szCs w:val="20"/>
              </w:rPr>
              <w:t>P</w:t>
            </w:r>
            <w:r w:rsidR="006F2C1A" w:rsidRPr="00D57CF7">
              <w:rPr>
                <w:rFonts w:ascii="Times New Roman" w:hAnsi="Times New Roman" w:cs="Times New Roman"/>
                <w:sz w:val="20"/>
                <w:szCs w:val="20"/>
              </w:rPr>
              <w:t xml:space="preserve">ossible </w:t>
            </w:r>
            <w:r w:rsidRPr="00D57CF7">
              <w:rPr>
                <w:rFonts w:ascii="Times New Roman" w:hAnsi="Times New Roman" w:cs="Times New Roman"/>
                <w:sz w:val="20"/>
                <w:szCs w:val="20"/>
              </w:rPr>
              <w:t>L</w:t>
            </w:r>
            <w:r w:rsidR="006F2C1A" w:rsidRPr="00D57CF7">
              <w:rPr>
                <w:rFonts w:ascii="Times New Roman" w:hAnsi="Times New Roman" w:cs="Times New Roman"/>
                <w:sz w:val="20"/>
                <w:szCs w:val="20"/>
              </w:rPr>
              <w:t>oss</w:t>
            </w:r>
            <w:r w:rsidRPr="00D57CF7">
              <w:rPr>
                <w:rFonts w:ascii="Times New Roman" w:hAnsi="Times New Roman" w:cs="Times New Roman"/>
                <w:sz w:val="20"/>
                <w:szCs w:val="20"/>
              </w:rPr>
              <w:t xml:space="preserve"> and E</w:t>
            </w:r>
            <w:r w:rsidR="006F2C1A" w:rsidRPr="00D57CF7">
              <w:rPr>
                <w:rFonts w:ascii="Times New Roman" w:hAnsi="Times New Roman" w:cs="Times New Roman"/>
                <w:sz w:val="20"/>
                <w:szCs w:val="20"/>
              </w:rPr>
              <w:t xml:space="preserve">stimated </w:t>
            </w:r>
          </w:p>
          <w:p w:rsidR="00105986" w:rsidRPr="00D57CF7" w:rsidRDefault="00F7204D" w:rsidP="00D75AAB">
            <w:pPr>
              <w:rPr>
                <w:rFonts w:ascii="Times New Roman" w:hAnsi="Times New Roman" w:cs="Times New Roman"/>
                <w:sz w:val="20"/>
                <w:szCs w:val="20"/>
              </w:rPr>
            </w:pPr>
            <w:del w:id="30" w:author="Author">
              <w:r w:rsidRPr="00D57CF7" w:rsidDel="00A21986">
                <w:rPr>
                  <w:rFonts w:ascii="Times New Roman" w:hAnsi="Times New Roman" w:cs="Times New Roman"/>
                  <w:sz w:val="20"/>
                  <w:szCs w:val="20"/>
                </w:rPr>
                <w:delText xml:space="preserve">4 - </w:delText>
              </w:r>
            </w:del>
            <w:r w:rsidR="00105986" w:rsidRPr="00D57CF7">
              <w:rPr>
                <w:rFonts w:ascii="Times New Roman" w:hAnsi="Times New Roman" w:cs="Times New Roman"/>
                <w:sz w:val="20"/>
                <w:szCs w:val="20"/>
              </w:rPr>
              <w:t>M</w:t>
            </w:r>
            <w:r w:rsidR="006F2C1A" w:rsidRPr="00D57CF7">
              <w:rPr>
                <w:rFonts w:ascii="Times New Roman" w:hAnsi="Times New Roman" w:cs="Times New Roman"/>
                <w:sz w:val="20"/>
                <w:szCs w:val="20"/>
              </w:rPr>
              <w:t xml:space="preserve">aximum </w:t>
            </w:r>
            <w:r w:rsidR="00105986" w:rsidRPr="00D57CF7">
              <w:rPr>
                <w:rFonts w:ascii="Times New Roman" w:hAnsi="Times New Roman" w:cs="Times New Roman"/>
                <w:sz w:val="20"/>
                <w:szCs w:val="20"/>
              </w:rPr>
              <w:t>L</w:t>
            </w:r>
            <w:r w:rsidR="006F2C1A" w:rsidRPr="00D57CF7">
              <w:rPr>
                <w:rFonts w:ascii="Times New Roman" w:hAnsi="Times New Roman" w:cs="Times New Roman"/>
                <w:sz w:val="20"/>
                <w:szCs w:val="20"/>
              </w:rPr>
              <w:t>oss</w:t>
            </w:r>
            <w:r w:rsidR="00105986" w:rsidRPr="00D57CF7">
              <w:rPr>
                <w:rFonts w:ascii="Times New Roman" w:hAnsi="Times New Roman" w:cs="Times New Roman"/>
                <w:sz w:val="20"/>
                <w:szCs w:val="20"/>
              </w:rPr>
              <w:t xml:space="preserve"> that is generally accepted and frequently used by insurers, reinsurers and reinsurance brokers</w:t>
            </w:r>
          </w:p>
          <w:p w:rsidR="00836A03" w:rsidRDefault="00A21986" w:rsidP="00D75AAB">
            <w:pPr>
              <w:rPr>
                <w:ins w:id="31" w:author="Author"/>
                <w:rFonts w:ascii="Times New Roman" w:hAnsi="Times New Roman" w:cs="Times New Roman"/>
                <w:sz w:val="20"/>
                <w:szCs w:val="20"/>
              </w:rPr>
            </w:pPr>
            <w:ins w:id="32" w:author="Author">
              <w:r>
                <w:rPr>
                  <w:rFonts w:ascii="Times New Roman" w:hAnsi="Times New Roman" w:cs="Times New Roman"/>
                  <w:sz w:val="20"/>
                  <w:szCs w:val="20"/>
                </w:rPr>
                <w:t>4</w:t>
              </w:r>
            </w:ins>
            <w:del w:id="33" w:author="Author">
              <w:r w:rsidR="00F7204D" w:rsidRPr="00D57CF7" w:rsidDel="00A21986">
                <w:rPr>
                  <w:rFonts w:ascii="Times New Roman" w:hAnsi="Times New Roman" w:cs="Times New Roman"/>
                  <w:sz w:val="20"/>
                  <w:szCs w:val="20"/>
                </w:rPr>
                <w:delText>5</w:delText>
              </w:r>
            </w:del>
            <w:r w:rsidR="00F7204D" w:rsidRPr="00D57CF7">
              <w:rPr>
                <w:rFonts w:ascii="Times New Roman" w:hAnsi="Times New Roman" w:cs="Times New Roman"/>
                <w:sz w:val="20"/>
                <w:szCs w:val="20"/>
              </w:rPr>
              <w:t xml:space="preserve"> - </w:t>
            </w:r>
            <w:r w:rsidR="00105986" w:rsidRPr="00D57CF7">
              <w:rPr>
                <w:rFonts w:ascii="Times New Roman" w:hAnsi="Times New Roman" w:cs="Times New Roman"/>
                <w:sz w:val="20"/>
                <w:szCs w:val="20"/>
              </w:rPr>
              <w:t>Estimated Maximum Loss</w:t>
            </w:r>
            <w:del w:id="34" w:author="Author">
              <w:r w:rsidR="006F2C1A" w:rsidRPr="00D57CF7" w:rsidDel="00930976">
                <w:rPr>
                  <w:rFonts w:ascii="Times New Roman" w:hAnsi="Times New Roman" w:cs="Times New Roman"/>
                  <w:sz w:val="20"/>
                  <w:szCs w:val="20"/>
                </w:rPr>
                <w:delText>;</w:delText>
              </w:r>
            </w:del>
            <w:ins w:id="35" w:author="Author">
              <w:r w:rsidR="00930976">
                <w:rPr>
                  <w:rFonts w:ascii="Times New Roman" w:hAnsi="Times New Roman" w:cs="Times New Roman"/>
                  <w:sz w:val="20"/>
                  <w:szCs w:val="20"/>
                </w:rPr>
                <w:t>:</w:t>
              </w:r>
            </w:ins>
            <w:r w:rsidR="006F2C1A" w:rsidRPr="00D57CF7">
              <w:rPr>
                <w:rFonts w:ascii="Times New Roman" w:hAnsi="Times New Roman" w:cs="Times New Roman"/>
                <w:sz w:val="20"/>
                <w:szCs w:val="20"/>
              </w:rPr>
              <w:t xml:space="preserve"> </w:t>
            </w:r>
          </w:p>
          <w:p w:rsidR="00105986" w:rsidRPr="00D57CF7" w:rsidRDefault="006F2C1A" w:rsidP="00D75AAB">
            <w:pPr>
              <w:rPr>
                <w:rFonts w:ascii="Times New Roman" w:hAnsi="Times New Roman" w:cs="Times New Roman"/>
                <w:sz w:val="20"/>
                <w:szCs w:val="20"/>
              </w:rPr>
            </w:pPr>
            <w:r w:rsidRPr="00D57CF7">
              <w:rPr>
                <w:rFonts w:ascii="Times New Roman" w:hAnsi="Times New Roman" w:cs="Times New Roman"/>
                <w:sz w:val="20"/>
                <w:szCs w:val="20"/>
              </w:rPr>
              <w:t>loss</w:t>
            </w:r>
            <w:r w:rsidR="00105986" w:rsidRPr="00D57CF7">
              <w:rPr>
                <w:rFonts w:ascii="Times New Roman" w:hAnsi="Times New Roman" w:cs="Times New Roman"/>
                <w:sz w:val="20"/>
                <w:szCs w:val="20"/>
              </w:rPr>
              <w:t xml:space="preserve">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w:t>
            </w:r>
            <w:r w:rsidR="00105986" w:rsidRPr="00D57CF7">
              <w:rPr>
                <w:rFonts w:ascii="Times New Roman" w:hAnsi="Times New Roman" w:cs="Times New Roman"/>
                <w:sz w:val="20"/>
                <w:szCs w:val="20"/>
              </w:rPr>
              <w:lastRenderedPageBreak/>
              <w:t>unlikely (according to definition is accepted by CEA in 1999)</w:t>
            </w:r>
          </w:p>
          <w:p w:rsidR="00836A03" w:rsidRDefault="00A21986" w:rsidP="006F2C1A">
            <w:pPr>
              <w:rPr>
                <w:ins w:id="36" w:author="Author"/>
                <w:rFonts w:ascii="Times New Roman" w:hAnsi="Times New Roman" w:cs="Times New Roman"/>
                <w:sz w:val="20"/>
                <w:szCs w:val="20"/>
              </w:rPr>
            </w:pPr>
            <w:ins w:id="37" w:author="Author">
              <w:r>
                <w:rPr>
                  <w:rFonts w:ascii="Times New Roman" w:hAnsi="Times New Roman" w:cs="Times New Roman"/>
                  <w:sz w:val="20"/>
                  <w:szCs w:val="20"/>
                </w:rPr>
                <w:t>5</w:t>
              </w:r>
            </w:ins>
            <w:del w:id="38" w:author="Author">
              <w:r w:rsidR="00F7204D" w:rsidRPr="00D57CF7" w:rsidDel="00A21986">
                <w:rPr>
                  <w:rFonts w:ascii="Times New Roman" w:hAnsi="Times New Roman" w:cs="Times New Roman"/>
                  <w:sz w:val="20"/>
                  <w:szCs w:val="20"/>
                </w:rPr>
                <w:delText>6</w:delText>
              </w:r>
            </w:del>
            <w:r w:rsidR="00F7204D" w:rsidRPr="00D57CF7">
              <w:rPr>
                <w:rFonts w:ascii="Times New Roman" w:hAnsi="Times New Roman" w:cs="Times New Roman"/>
                <w:sz w:val="20"/>
                <w:szCs w:val="20"/>
              </w:rPr>
              <w:t xml:space="preserve"> - </w:t>
            </w:r>
            <w:r w:rsidR="00105986" w:rsidRPr="00D57CF7">
              <w:rPr>
                <w:rFonts w:ascii="Times New Roman" w:hAnsi="Times New Roman" w:cs="Times New Roman"/>
                <w:sz w:val="20"/>
                <w:szCs w:val="20"/>
              </w:rPr>
              <w:t>Other</w:t>
            </w:r>
            <w:del w:id="39" w:author="Author">
              <w:r w:rsidR="006F2C1A" w:rsidRPr="00D57CF7" w:rsidDel="00930976">
                <w:rPr>
                  <w:rFonts w:ascii="Times New Roman" w:hAnsi="Times New Roman" w:cs="Times New Roman"/>
                  <w:sz w:val="20"/>
                  <w:szCs w:val="20"/>
                </w:rPr>
                <w:delText>;</w:delText>
              </w:r>
            </w:del>
            <w:ins w:id="40" w:author="Author">
              <w:r w:rsidR="00930976">
                <w:rPr>
                  <w:rFonts w:ascii="Times New Roman" w:hAnsi="Times New Roman" w:cs="Times New Roman"/>
                  <w:sz w:val="20"/>
                  <w:szCs w:val="20"/>
                </w:rPr>
                <w:t>:</w:t>
              </w:r>
            </w:ins>
            <w:r w:rsidR="00105986" w:rsidRPr="00D57CF7">
              <w:rPr>
                <w:rFonts w:ascii="Times New Roman" w:hAnsi="Times New Roman" w:cs="Times New Roman"/>
                <w:sz w:val="20"/>
                <w:szCs w:val="20"/>
              </w:rPr>
              <w:t xml:space="preserve"> </w:t>
            </w:r>
          </w:p>
          <w:p w:rsidR="00105986" w:rsidRDefault="00105986" w:rsidP="006F2C1A">
            <w:pPr>
              <w:rPr>
                <w:ins w:id="41" w:author="Author"/>
                <w:rFonts w:ascii="Times New Roman" w:hAnsi="Times New Roman" w:cs="Times New Roman"/>
                <w:sz w:val="20"/>
                <w:szCs w:val="20"/>
              </w:rPr>
            </w:pPr>
            <w:proofErr w:type="gramStart"/>
            <w:r w:rsidRPr="00D57CF7">
              <w:rPr>
                <w:rFonts w:ascii="Times New Roman" w:hAnsi="Times New Roman" w:cs="Times New Roman"/>
                <w:sz w:val="20"/>
                <w:szCs w:val="20"/>
              </w:rPr>
              <w:t>defined</w:t>
            </w:r>
            <w:proofErr w:type="gramEnd"/>
            <w:r w:rsidRPr="00D57CF7">
              <w:rPr>
                <w:rFonts w:ascii="Times New Roman" w:hAnsi="Times New Roman" w:cs="Times New Roman"/>
                <w:sz w:val="20"/>
                <w:szCs w:val="20"/>
              </w:rPr>
              <w:t xml:space="preserve"> as other possible underwriting models used. </w:t>
            </w:r>
            <w:del w:id="42" w:author="Author">
              <w:r w:rsidRPr="00D57CF7" w:rsidDel="00930976">
                <w:rPr>
                  <w:rFonts w:ascii="Times New Roman" w:hAnsi="Times New Roman" w:cs="Times New Roman"/>
                  <w:sz w:val="20"/>
                  <w:szCs w:val="20"/>
                </w:rPr>
                <w:delText xml:space="preserve"> </w:delText>
              </w:r>
            </w:del>
            <w:r w:rsidRPr="00D57CF7">
              <w:rPr>
                <w:rFonts w:ascii="Times New Roman" w:hAnsi="Times New Roman" w:cs="Times New Roman"/>
                <w:sz w:val="20"/>
                <w:szCs w:val="20"/>
              </w:rPr>
              <w:t xml:space="preserve">The type of "other" underwriting model applied must be explained in the </w:t>
            </w:r>
            <w:del w:id="43" w:author="Author">
              <w:r w:rsidRPr="00D57CF7" w:rsidDel="00836A03">
                <w:rPr>
                  <w:rFonts w:ascii="Times New Roman" w:hAnsi="Times New Roman" w:cs="Times New Roman"/>
                  <w:sz w:val="20"/>
                  <w:szCs w:val="20"/>
                </w:rPr>
                <w:delText xml:space="preserve">Narrative </w:delText>
              </w:r>
            </w:del>
            <w:ins w:id="44" w:author="Author">
              <w:r w:rsidR="00836A03">
                <w:rPr>
                  <w:rFonts w:ascii="Times New Roman" w:hAnsi="Times New Roman" w:cs="Times New Roman"/>
                  <w:sz w:val="20"/>
                  <w:szCs w:val="20"/>
                </w:rPr>
                <w:t>Regular Supervisory</w:t>
              </w:r>
              <w:r w:rsidR="00836A03" w:rsidRPr="00D57CF7">
                <w:rPr>
                  <w:rFonts w:ascii="Times New Roman" w:hAnsi="Times New Roman" w:cs="Times New Roman"/>
                  <w:sz w:val="20"/>
                  <w:szCs w:val="20"/>
                </w:rPr>
                <w:t xml:space="preserve"> </w:t>
              </w:r>
            </w:ins>
            <w:r w:rsidRPr="00D57CF7">
              <w:rPr>
                <w:rFonts w:ascii="Times New Roman" w:hAnsi="Times New Roman" w:cs="Times New Roman"/>
                <w:sz w:val="20"/>
                <w:szCs w:val="20"/>
              </w:rPr>
              <w:t>Report</w:t>
            </w:r>
            <w:del w:id="45" w:author="Author">
              <w:r w:rsidRPr="00D57CF7" w:rsidDel="00836A03">
                <w:rPr>
                  <w:rFonts w:ascii="Times New Roman" w:hAnsi="Times New Roman" w:cs="Times New Roman"/>
                  <w:sz w:val="20"/>
                  <w:szCs w:val="20"/>
                </w:rPr>
                <w:delText>, Section Risk Profile under Type of risk Underwriting Risk</w:delText>
              </w:r>
            </w:del>
          </w:p>
          <w:p w:rsidR="00832330" w:rsidRDefault="00832330" w:rsidP="006F2C1A">
            <w:pPr>
              <w:rPr>
                <w:ins w:id="46" w:author="Author"/>
                <w:rFonts w:ascii="Times New Roman" w:hAnsi="Times New Roman" w:cs="Times New Roman"/>
                <w:sz w:val="20"/>
                <w:szCs w:val="20"/>
              </w:rPr>
            </w:pPr>
          </w:p>
          <w:p w:rsidR="00A557EC" w:rsidRPr="00D57CF7" w:rsidRDefault="00A557EC" w:rsidP="006F2C1A">
            <w:pPr>
              <w:rPr>
                <w:rFonts w:ascii="Times New Roman" w:hAnsi="Times New Roman" w:cs="Times New Roman"/>
                <w:sz w:val="20"/>
                <w:szCs w:val="20"/>
              </w:rPr>
            </w:pPr>
            <w:ins w:id="47" w:author="Author">
              <w:r>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ins>
          </w:p>
        </w:tc>
      </w:tr>
      <w:tr w:rsidR="00105986" w:rsidRPr="004837D4" w:rsidTr="00D57CF7">
        <w:trPr>
          <w:trHeight w:val="1230"/>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lastRenderedPageBreak/>
              <w:t>C0120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(L1)</w:t>
            </w:r>
          </w:p>
        </w:tc>
        <w:tc>
          <w:tcPr>
            <w:tcW w:w="2157" w:type="dxa"/>
          </w:tcPr>
          <w:p w:rsidR="00105986" w:rsidRPr="00D57CF7" w:rsidRDefault="00105986" w:rsidP="00E01BCE">
            <w:pPr>
              <w:rPr>
                <w:rFonts w:ascii="Times New Roman" w:hAnsi="Times New Roman" w:cs="Times New Roman"/>
                <w:sz w:val="20"/>
                <w:szCs w:val="20"/>
              </w:rPr>
            </w:pPr>
            <w:r w:rsidRPr="00D57CF7">
              <w:rPr>
                <w:rFonts w:ascii="Times New Roman" w:hAnsi="Times New Roman" w:cs="Times New Roman"/>
                <w:sz w:val="20"/>
                <w:szCs w:val="20"/>
              </w:rPr>
              <w:t>Amount underwriting model</w:t>
            </w:r>
          </w:p>
        </w:tc>
        <w:tc>
          <w:tcPr>
            <w:tcW w:w="5732" w:type="dxa"/>
          </w:tcPr>
          <w:p w:rsidR="00105986" w:rsidRPr="00D57CF7" w:rsidRDefault="00105986" w:rsidP="00402F54">
            <w:pPr>
              <w:rPr>
                <w:rFonts w:ascii="Times New Roman" w:hAnsi="Times New Roman" w:cs="Times New Roman"/>
                <w:sz w:val="20"/>
                <w:szCs w:val="20"/>
              </w:rPr>
            </w:pPr>
            <w:r w:rsidRPr="00D57CF7">
              <w:rPr>
                <w:rFonts w:ascii="Times New Roman" w:hAnsi="Times New Roman" w:cs="Times New Roman"/>
                <w:sz w:val="20"/>
                <w:szCs w:val="20"/>
              </w:rPr>
              <w:t xml:space="preserve">Maximum loss amount </w:t>
            </w:r>
            <w:r w:rsidR="008F2056" w:rsidRPr="00D57CF7">
              <w:rPr>
                <w:rFonts w:ascii="Times New Roman" w:hAnsi="Times New Roman" w:cs="Times New Roman"/>
                <w:sz w:val="20"/>
                <w:szCs w:val="20"/>
              </w:rPr>
              <w:t xml:space="preserve">of the single underwriting risk </w:t>
            </w:r>
            <w:r w:rsidRPr="00D57CF7">
              <w:rPr>
                <w:rFonts w:ascii="Times New Roman" w:hAnsi="Times New Roman" w:cs="Times New Roman"/>
                <w:sz w:val="20"/>
                <w:szCs w:val="20"/>
              </w:rPr>
              <w:t xml:space="preserve">which is the result of the underwriting model applied. In case no specific type of underwriting model is used the amount must be equal to the sum insured reported in </w:t>
            </w:r>
            <w:del w:id="48" w:author="Author">
              <w:r w:rsidRPr="00D57CF7" w:rsidDel="00402F54">
                <w:rPr>
                  <w:rFonts w:ascii="Times New Roman" w:hAnsi="Times New Roman" w:cs="Times New Roman"/>
                  <w:sz w:val="20"/>
                  <w:szCs w:val="20"/>
                </w:rPr>
                <w:delText>I1</w:delText>
              </w:r>
            </w:del>
            <w:ins w:id="49" w:author="Author">
              <w:r w:rsidR="00402F54">
                <w:rPr>
                  <w:rFonts w:ascii="Times New Roman" w:hAnsi="Times New Roman" w:cs="Times New Roman"/>
                  <w:sz w:val="20"/>
                  <w:szCs w:val="20"/>
                </w:rPr>
                <w:t>C0090</w:t>
              </w:r>
            </w:ins>
            <w:r w:rsidRPr="00D57CF7">
              <w:rPr>
                <w:rFonts w:ascii="Times New Roman" w:hAnsi="Times New Roman" w:cs="Times New Roman"/>
                <w:sz w:val="20"/>
                <w:szCs w:val="20"/>
              </w:rPr>
              <w:t xml:space="preserve"> minus the original deductible reported in </w:t>
            </w:r>
            <w:del w:id="50" w:author="Author">
              <w:r w:rsidRPr="00D57CF7" w:rsidDel="00402F54">
                <w:rPr>
                  <w:rFonts w:ascii="Times New Roman" w:hAnsi="Times New Roman" w:cs="Times New Roman"/>
                  <w:sz w:val="20"/>
                  <w:szCs w:val="20"/>
                </w:rPr>
                <w:delText>J1</w:delText>
              </w:r>
            </w:del>
            <w:ins w:id="51" w:author="Author">
              <w:r w:rsidR="00402F54">
                <w:rPr>
                  <w:rFonts w:ascii="Times New Roman" w:hAnsi="Times New Roman" w:cs="Times New Roman"/>
                  <w:sz w:val="20"/>
                  <w:szCs w:val="20"/>
                </w:rPr>
                <w:t>C0100</w:t>
              </w:r>
            </w:ins>
            <w:r w:rsidRPr="00D57CF7">
              <w:rPr>
                <w:rFonts w:ascii="Times New Roman" w:hAnsi="Times New Roman" w:cs="Times New Roman"/>
                <w:sz w:val="20"/>
                <w:szCs w:val="20"/>
              </w:rPr>
              <w:t>.</w:t>
            </w:r>
          </w:p>
        </w:tc>
      </w:tr>
      <w:tr w:rsidR="00105986" w:rsidRPr="004837D4" w:rsidTr="00E83E46">
        <w:tblPrEx>
          <w:tblW w:w="0" w:type="auto"/>
          <w:tblPrExChange w:id="52" w:author="Author">
            <w:tblPrEx>
              <w:tblW w:w="0" w:type="auto"/>
            </w:tblPrEx>
          </w:tblPrExChange>
        </w:tblPrEx>
        <w:trPr>
          <w:trHeight w:val="1155"/>
          <w:trPrChange w:id="53" w:author="Author">
            <w:trPr>
              <w:trHeight w:val="1408"/>
            </w:trPr>
          </w:trPrChange>
        </w:trPr>
        <w:tc>
          <w:tcPr>
            <w:tcW w:w="1353" w:type="dxa"/>
            <w:tcPrChange w:id="54" w:author="Author">
              <w:tcPr>
                <w:tcW w:w="1353" w:type="dxa"/>
              </w:tcPr>
            </w:tcPrChange>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C0130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(M1)</w:t>
            </w:r>
          </w:p>
        </w:tc>
        <w:tc>
          <w:tcPr>
            <w:tcW w:w="2157" w:type="dxa"/>
            <w:tcPrChange w:id="55" w:author="Author">
              <w:tcPr>
                <w:tcW w:w="2157" w:type="dxa"/>
              </w:tcPr>
            </w:tcPrChange>
          </w:tcPr>
          <w:p w:rsidR="00105986" w:rsidRPr="00D57CF7"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 xml:space="preserve">Sum reinsured on a facultative basis, with all reinsurers </w:t>
            </w:r>
          </w:p>
        </w:tc>
        <w:tc>
          <w:tcPr>
            <w:tcW w:w="5732" w:type="dxa"/>
            <w:tcPrChange w:id="56" w:author="Author">
              <w:tcPr>
                <w:tcW w:w="5732" w:type="dxa"/>
              </w:tcPr>
            </w:tcPrChange>
          </w:tcPr>
          <w:p w:rsidR="00105986" w:rsidRPr="00D57CF7" w:rsidRDefault="00105986" w:rsidP="00402F54">
            <w:pPr>
              <w:rPr>
                <w:rFonts w:ascii="Times New Roman" w:hAnsi="Times New Roman" w:cs="Times New Roman"/>
                <w:sz w:val="20"/>
                <w:szCs w:val="20"/>
              </w:rPr>
            </w:pPr>
            <w:r w:rsidRPr="00D57CF7">
              <w:rPr>
                <w:rFonts w:ascii="Times New Roman" w:hAnsi="Times New Roman" w:cs="Times New Roman"/>
                <w:sz w:val="20"/>
                <w:szCs w:val="20"/>
              </w:rPr>
              <w:t xml:space="preserve">Part of the sum insured that the insurer has reinsured on a facultative basis (by treaty and/or by individual cover) with the reinsurers. When </w:t>
            </w:r>
            <w:del w:id="57" w:author="Author">
              <w:r w:rsidR="004E2F07" w:rsidRPr="00D57CF7" w:rsidDel="00402F54">
                <w:rPr>
                  <w:rFonts w:ascii="Times New Roman" w:hAnsi="Times New Roman" w:cs="Times New Roman"/>
                  <w:sz w:val="20"/>
                  <w:szCs w:val="20"/>
                </w:rPr>
                <w:delText xml:space="preserve"> </w:delText>
              </w:r>
            </w:del>
            <w:r w:rsidR="004E2F07" w:rsidRPr="00D57CF7">
              <w:rPr>
                <w:rFonts w:ascii="Times New Roman" w:hAnsi="Times New Roman" w:cs="Times New Roman"/>
                <w:sz w:val="20"/>
                <w:szCs w:val="20"/>
              </w:rPr>
              <w:t>the</w:t>
            </w:r>
            <w:r w:rsidRPr="00D57CF7">
              <w:rPr>
                <w:rFonts w:ascii="Times New Roman" w:hAnsi="Times New Roman" w:cs="Times New Roman"/>
                <w:sz w:val="20"/>
                <w:szCs w:val="20"/>
              </w:rPr>
              <w:t xml:space="preserve"> facultative cover is not placed for 100% but only for 80% the 20% not placed should be considered as retention.</w:t>
            </w:r>
          </w:p>
        </w:tc>
      </w:tr>
      <w:tr w:rsidR="00105986" w:rsidRPr="004837D4" w:rsidTr="00D57CF7">
        <w:trPr>
          <w:trHeight w:val="615"/>
        </w:trPr>
        <w:tc>
          <w:tcPr>
            <w:tcW w:w="1353" w:type="dxa"/>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C0140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(N1)</w:t>
            </w:r>
          </w:p>
        </w:tc>
        <w:tc>
          <w:tcPr>
            <w:tcW w:w="2157" w:type="dxa"/>
          </w:tcPr>
          <w:p w:rsidR="00105986" w:rsidRPr="00D57CF7" w:rsidRDefault="00B7635A" w:rsidP="00DC4F9E">
            <w:pPr>
              <w:rPr>
                <w:rFonts w:ascii="Times New Roman" w:hAnsi="Times New Roman" w:cs="Times New Roman"/>
                <w:sz w:val="20"/>
                <w:szCs w:val="20"/>
              </w:rPr>
            </w:pPr>
            <w:r w:rsidRPr="00D57CF7">
              <w:rPr>
                <w:rFonts w:ascii="Times New Roman" w:hAnsi="Times New Roman" w:cs="Times New Roman"/>
                <w:sz w:val="20"/>
                <w:szCs w:val="20"/>
              </w:rPr>
              <w:t>Sum reinsured</w:t>
            </w:r>
            <w:r w:rsidR="008E44AD" w:rsidRPr="00D57CF7">
              <w:rPr>
                <w:rFonts w:ascii="Times New Roman" w:hAnsi="Times New Roman" w:cs="Times New Roman"/>
                <w:sz w:val="20"/>
                <w:szCs w:val="20"/>
              </w:rPr>
              <w:t>, other than on facultative basis,</w:t>
            </w:r>
            <w:r w:rsidRPr="00D57CF7">
              <w:rPr>
                <w:rFonts w:ascii="Times New Roman" w:hAnsi="Times New Roman" w:cs="Times New Roman"/>
                <w:sz w:val="20"/>
                <w:szCs w:val="20"/>
              </w:rPr>
              <w:t xml:space="preserve"> with all reinsurers </w:t>
            </w:r>
          </w:p>
        </w:tc>
        <w:tc>
          <w:tcPr>
            <w:tcW w:w="5732" w:type="dxa"/>
          </w:tcPr>
          <w:p w:rsidR="004E2F07" w:rsidRPr="00D57CF7" w:rsidRDefault="00105986" w:rsidP="00F435A6">
            <w:pPr>
              <w:rPr>
                <w:rFonts w:ascii="Times New Roman" w:hAnsi="Times New Roman" w:cs="Times New Roman"/>
                <w:sz w:val="20"/>
                <w:szCs w:val="20"/>
              </w:rPr>
            </w:pPr>
            <w:r w:rsidRPr="00D57CF7">
              <w:rPr>
                <w:rFonts w:ascii="Times New Roman" w:hAnsi="Times New Roman" w:cs="Times New Roman"/>
                <w:sz w:val="20"/>
                <w:szCs w:val="20"/>
              </w:rPr>
              <w:t xml:space="preserve">Part of the sum insured that the insurer has reinsured </w:t>
            </w:r>
            <w:r w:rsidR="00F71A7E" w:rsidRPr="00D57CF7">
              <w:rPr>
                <w:rFonts w:ascii="Times New Roman" w:hAnsi="Times New Roman" w:cs="Times New Roman"/>
                <w:sz w:val="20"/>
                <w:szCs w:val="20"/>
              </w:rPr>
              <w:t>through traditional reinsurance treaties or</w:t>
            </w:r>
            <w:r w:rsidR="008E44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another basis (including SPV and Finite Reinsurance) </w:t>
            </w:r>
            <w:r w:rsidR="00F71A7E" w:rsidRPr="00D57CF7">
              <w:rPr>
                <w:rFonts w:ascii="Times New Roman" w:hAnsi="Times New Roman" w:cs="Times New Roman"/>
                <w:sz w:val="20"/>
                <w:szCs w:val="20"/>
              </w:rPr>
              <w:t xml:space="preserve">other </w:t>
            </w:r>
            <w:r w:rsidRPr="00D57CF7">
              <w:rPr>
                <w:rFonts w:ascii="Times New Roman" w:hAnsi="Times New Roman" w:cs="Times New Roman"/>
                <w:sz w:val="20"/>
                <w:szCs w:val="20"/>
              </w:rPr>
              <w:t>than facultative reinsurance.</w:t>
            </w:r>
          </w:p>
        </w:tc>
      </w:tr>
      <w:tr w:rsidR="00105986" w:rsidRPr="004837D4" w:rsidTr="00D57CF7">
        <w:trPr>
          <w:trHeight w:val="885"/>
        </w:trPr>
        <w:tc>
          <w:tcPr>
            <w:tcW w:w="1353" w:type="dxa"/>
            <w:vMerge w:val="restart"/>
          </w:tcPr>
          <w:p w:rsidR="00105986"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C0150</w:t>
            </w:r>
          </w:p>
          <w:p w:rsidR="003F62E3" w:rsidRPr="00D57CF7" w:rsidRDefault="003F62E3" w:rsidP="00B7635A">
            <w:pPr>
              <w:rPr>
                <w:rFonts w:ascii="Times New Roman" w:hAnsi="Times New Roman" w:cs="Times New Roman"/>
                <w:sz w:val="20"/>
                <w:szCs w:val="20"/>
              </w:rPr>
            </w:pPr>
            <w:r>
              <w:rPr>
                <w:rFonts w:ascii="Times New Roman" w:hAnsi="Times New Roman" w:cs="Times New Roman"/>
                <w:sz w:val="20"/>
                <w:szCs w:val="20"/>
              </w:rPr>
              <w:t>(O1)</w:t>
            </w:r>
          </w:p>
        </w:tc>
        <w:tc>
          <w:tcPr>
            <w:tcW w:w="2157" w:type="dxa"/>
            <w:vMerge w:val="restart"/>
          </w:tcPr>
          <w:p w:rsidR="00105986" w:rsidRPr="00D57CF7" w:rsidRDefault="00105986" w:rsidP="00995F27">
            <w:pPr>
              <w:rPr>
                <w:rFonts w:ascii="Times New Roman" w:hAnsi="Times New Roman" w:cs="Times New Roman"/>
                <w:sz w:val="20"/>
                <w:szCs w:val="20"/>
              </w:rPr>
            </w:pPr>
            <w:r w:rsidRPr="00D57CF7">
              <w:rPr>
                <w:rFonts w:ascii="Times New Roman" w:hAnsi="Times New Roman" w:cs="Times New Roman"/>
                <w:sz w:val="20"/>
                <w:szCs w:val="20"/>
              </w:rPr>
              <w:t>Net retention of the insurer</w:t>
            </w:r>
          </w:p>
        </w:tc>
        <w:tc>
          <w:tcPr>
            <w:tcW w:w="5732" w:type="dxa"/>
            <w:vMerge w:val="restart"/>
          </w:tcPr>
          <w:p w:rsidR="00105986" w:rsidRPr="00D57CF7" w:rsidRDefault="00105986" w:rsidP="00995F27">
            <w:pPr>
              <w:rPr>
                <w:rFonts w:ascii="Times New Roman" w:hAnsi="Times New Roman" w:cs="Times New Roman"/>
                <w:sz w:val="20"/>
                <w:szCs w:val="20"/>
              </w:rPr>
            </w:pPr>
            <w:r w:rsidRPr="00D57CF7">
              <w:rPr>
                <w:rFonts w:ascii="Times New Roman" w:hAnsi="Times New Roman" w:cs="Times New Roman"/>
                <w:sz w:val="20"/>
                <w:szCs w:val="20"/>
              </w:rPr>
              <w:t>The net amount for which the insurer acts as risk carrier, i.e.: part of the sum insured that exceeds the original deductible of the policyholder and is not reinsured.</w:t>
            </w:r>
          </w:p>
        </w:tc>
      </w:tr>
      <w:tr w:rsidR="000E7942" w:rsidRPr="004837D4" w:rsidTr="00E83E46">
        <w:tblPrEx>
          <w:tblW w:w="0" w:type="auto"/>
          <w:tblPrExChange w:id="58" w:author="Author">
            <w:tblPrEx>
              <w:tblW w:w="0" w:type="auto"/>
            </w:tblPrEx>
          </w:tblPrExChange>
        </w:tblPrEx>
        <w:trPr>
          <w:trHeight w:val="230"/>
          <w:trPrChange w:id="59" w:author="Author">
            <w:trPr>
              <w:trHeight w:val="269"/>
            </w:trPr>
          </w:trPrChange>
        </w:trPr>
        <w:tc>
          <w:tcPr>
            <w:tcW w:w="1353" w:type="dxa"/>
            <w:vMerge/>
            <w:tcPrChange w:id="60" w:author="Author">
              <w:tcPr>
                <w:tcW w:w="1353" w:type="dxa"/>
                <w:vMerge/>
              </w:tcPr>
            </w:tcPrChange>
          </w:tcPr>
          <w:p w:rsidR="000E7942" w:rsidRPr="00D57CF7" w:rsidRDefault="000E7942">
            <w:pPr>
              <w:rPr>
                <w:rFonts w:ascii="Times New Roman" w:hAnsi="Times New Roman" w:cs="Times New Roman"/>
                <w:sz w:val="20"/>
                <w:szCs w:val="20"/>
              </w:rPr>
            </w:pPr>
          </w:p>
        </w:tc>
        <w:tc>
          <w:tcPr>
            <w:tcW w:w="2157" w:type="dxa"/>
            <w:vMerge/>
            <w:tcPrChange w:id="61" w:author="Author">
              <w:tcPr>
                <w:tcW w:w="2157" w:type="dxa"/>
                <w:vMerge/>
              </w:tcPr>
            </w:tcPrChange>
          </w:tcPr>
          <w:p w:rsidR="000E7942" w:rsidRPr="00D57CF7" w:rsidRDefault="000E7942">
            <w:pPr>
              <w:rPr>
                <w:rFonts w:ascii="Times New Roman" w:hAnsi="Times New Roman" w:cs="Times New Roman"/>
                <w:sz w:val="20"/>
                <w:szCs w:val="20"/>
              </w:rPr>
            </w:pPr>
          </w:p>
        </w:tc>
        <w:tc>
          <w:tcPr>
            <w:tcW w:w="5732" w:type="dxa"/>
            <w:vMerge/>
            <w:tcPrChange w:id="62" w:author="Author">
              <w:tcPr>
                <w:tcW w:w="5732" w:type="dxa"/>
                <w:vMerge/>
              </w:tcPr>
            </w:tcPrChange>
          </w:tcPr>
          <w:p w:rsidR="000E7942" w:rsidRPr="00D57CF7" w:rsidRDefault="000E7942">
            <w:pPr>
              <w:rPr>
                <w:rFonts w:ascii="Times New Roman" w:hAnsi="Times New Roman" w:cs="Times New Roman"/>
                <w:sz w:val="20"/>
                <w:szCs w:val="20"/>
              </w:rPr>
            </w:pPr>
          </w:p>
        </w:tc>
      </w:tr>
    </w:tbl>
    <w:p w:rsidR="00BB7862" w:rsidRDefault="00BB7862"/>
    <w:sectPr w:rsidR="00BB7862"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64D05"/>
    <w:rsid w:val="00066EF6"/>
    <w:rsid w:val="00072A8B"/>
    <w:rsid w:val="0009624D"/>
    <w:rsid w:val="000E7942"/>
    <w:rsid w:val="00105986"/>
    <w:rsid w:val="001236B3"/>
    <w:rsid w:val="00163944"/>
    <w:rsid w:val="00173F9C"/>
    <w:rsid w:val="0019221B"/>
    <w:rsid w:val="001A7774"/>
    <w:rsid w:val="001F1DFE"/>
    <w:rsid w:val="00226AD3"/>
    <w:rsid w:val="0027479D"/>
    <w:rsid w:val="002B0887"/>
    <w:rsid w:val="002B5B06"/>
    <w:rsid w:val="00310B95"/>
    <w:rsid w:val="0031427E"/>
    <w:rsid w:val="0034156F"/>
    <w:rsid w:val="003F110C"/>
    <w:rsid w:val="003F62E3"/>
    <w:rsid w:val="003F7343"/>
    <w:rsid w:val="00402F54"/>
    <w:rsid w:val="00417B68"/>
    <w:rsid w:val="004251EA"/>
    <w:rsid w:val="00465E85"/>
    <w:rsid w:val="004837D4"/>
    <w:rsid w:val="004E2F07"/>
    <w:rsid w:val="00500505"/>
    <w:rsid w:val="005604FB"/>
    <w:rsid w:val="00560905"/>
    <w:rsid w:val="0058320A"/>
    <w:rsid w:val="00590296"/>
    <w:rsid w:val="005B495A"/>
    <w:rsid w:val="00632FBE"/>
    <w:rsid w:val="00664983"/>
    <w:rsid w:val="0068245D"/>
    <w:rsid w:val="0069094E"/>
    <w:rsid w:val="0069172A"/>
    <w:rsid w:val="006A4A77"/>
    <w:rsid w:val="006A63E6"/>
    <w:rsid w:val="006A657E"/>
    <w:rsid w:val="006F2C1A"/>
    <w:rsid w:val="007405CD"/>
    <w:rsid w:val="007463B3"/>
    <w:rsid w:val="007568FB"/>
    <w:rsid w:val="007C3DA0"/>
    <w:rsid w:val="007C6A19"/>
    <w:rsid w:val="007F3838"/>
    <w:rsid w:val="00832330"/>
    <w:rsid w:val="00836A03"/>
    <w:rsid w:val="008400B8"/>
    <w:rsid w:val="00880AD8"/>
    <w:rsid w:val="00885C56"/>
    <w:rsid w:val="008877AD"/>
    <w:rsid w:val="008D655D"/>
    <w:rsid w:val="008E44AD"/>
    <w:rsid w:val="008F2056"/>
    <w:rsid w:val="0091435C"/>
    <w:rsid w:val="00930976"/>
    <w:rsid w:val="009350D6"/>
    <w:rsid w:val="009A78F1"/>
    <w:rsid w:val="009C3DB6"/>
    <w:rsid w:val="009F1E6D"/>
    <w:rsid w:val="009F452C"/>
    <w:rsid w:val="00A078A9"/>
    <w:rsid w:val="00A16F09"/>
    <w:rsid w:val="00A21986"/>
    <w:rsid w:val="00A557EC"/>
    <w:rsid w:val="00A81DA7"/>
    <w:rsid w:val="00A83138"/>
    <w:rsid w:val="00A91560"/>
    <w:rsid w:val="00AA1E4D"/>
    <w:rsid w:val="00AC2D1D"/>
    <w:rsid w:val="00AC40B6"/>
    <w:rsid w:val="00AC4C2C"/>
    <w:rsid w:val="00AE2CD1"/>
    <w:rsid w:val="00AE5AA3"/>
    <w:rsid w:val="00B00C66"/>
    <w:rsid w:val="00B06870"/>
    <w:rsid w:val="00B127ED"/>
    <w:rsid w:val="00B30A8D"/>
    <w:rsid w:val="00B47D8B"/>
    <w:rsid w:val="00B62AB9"/>
    <w:rsid w:val="00B6349C"/>
    <w:rsid w:val="00B72A6A"/>
    <w:rsid w:val="00B7635A"/>
    <w:rsid w:val="00BB6E8A"/>
    <w:rsid w:val="00BB7862"/>
    <w:rsid w:val="00BF059A"/>
    <w:rsid w:val="00BF5574"/>
    <w:rsid w:val="00C23722"/>
    <w:rsid w:val="00C60779"/>
    <w:rsid w:val="00C72E08"/>
    <w:rsid w:val="00C83165"/>
    <w:rsid w:val="00C84FA9"/>
    <w:rsid w:val="00CB743B"/>
    <w:rsid w:val="00CC1651"/>
    <w:rsid w:val="00CC678C"/>
    <w:rsid w:val="00D03018"/>
    <w:rsid w:val="00D06D57"/>
    <w:rsid w:val="00D13993"/>
    <w:rsid w:val="00D45376"/>
    <w:rsid w:val="00D57CF7"/>
    <w:rsid w:val="00D81491"/>
    <w:rsid w:val="00D879D6"/>
    <w:rsid w:val="00DA509D"/>
    <w:rsid w:val="00DB79CB"/>
    <w:rsid w:val="00DC4F9E"/>
    <w:rsid w:val="00DD5771"/>
    <w:rsid w:val="00E00E20"/>
    <w:rsid w:val="00E108F4"/>
    <w:rsid w:val="00E50B88"/>
    <w:rsid w:val="00E6587D"/>
    <w:rsid w:val="00E76C56"/>
    <w:rsid w:val="00E83E46"/>
    <w:rsid w:val="00EA0FE1"/>
    <w:rsid w:val="00F10D5D"/>
    <w:rsid w:val="00F13CB7"/>
    <w:rsid w:val="00F33B58"/>
    <w:rsid w:val="00F3446A"/>
    <w:rsid w:val="00F36761"/>
    <w:rsid w:val="00F435A6"/>
    <w:rsid w:val="00F67CF1"/>
    <w:rsid w:val="00F71A7E"/>
    <w:rsid w:val="00F7204D"/>
    <w:rsid w:val="00FB5534"/>
    <w:rsid w:val="00FD41AB"/>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1231</Words>
  <Characters>7018</Characters>
  <Application>Microsoft Office Word</Application>
  <DocSecurity>0</DocSecurity>
  <Lines>58</Lines>
  <Paragraphs>16</Paragraphs>
  <ScaleCrop>false</ScaleCrop>
  <Company/>
  <LinksUpToDate>false</LinksUpToDate>
  <CharactersWithSpaces>8233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2015-07-02T22:37:00Z</dcterms:created>
  <dcterms:modified xsi:type="dcterms:W3CDTF">2015-07-02T22:37:00Z</dcterms:modified>
</cp:coreProperties>
</file>